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87CFE" w14:textId="77777777" w:rsidR="009B1727" w:rsidRPr="0005348F" w:rsidRDefault="00974559">
      <w:pPr>
        <w:pStyle w:val="Titre"/>
        <w:jc w:val="left"/>
        <w:rPr>
          <w:rFonts w:ascii="AvenirNext LT Pro Cn" w:hAnsi="AvenirNext LT Pro Cn" w:cs="Times New Roman"/>
          <w:sz w:val="22"/>
        </w:rPr>
      </w:pPr>
      <w:r w:rsidRPr="001957D5">
        <w:rPr>
          <w:rFonts w:cstheme="minorHAnsi"/>
          <w:b w:val="0"/>
          <w:noProof/>
          <w:color w:val="999999"/>
          <w:sz w:val="24"/>
          <w:szCs w:val="24"/>
          <w:lang w:eastAsia="fr-FR"/>
        </w:rPr>
        <w:drawing>
          <wp:anchor distT="0" distB="0" distL="114300" distR="114300" simplePos="0" relativeHeight="251658240" behindDoc="0" locked="0" layoutInCell="1" allowOverlap="1" wp14:anchorId="695F9059" wp14:editId="123194A1">
            <wp:simplePos x="0" y="0"/>
            <wp:positionH relativeFrom="margin">
              <wp:align>left</wp:align>
            </wp:positionH>
            <wp:positionV relativeFrom="paragraph">
              <wp:posOffset>-347345</wp:posOffset>
            </wp:positionV>
            <wp:extent cx="2050613" cy="540000"/>
            <wp:effectExtent l="0" t="0" r="698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NRAE_Quadri-[H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50613" cy="540000"/>
                    </a:xfrm>
                    <a:prstGeom prst="rect">
                      <a:avLst/>
                    </a:prstGeom>
                  </pic:spPr>
                </pic:pic>
              </a:graphicData>
            </a:graphic>
          </wp:anchor>
        </w:drawing>
      </w:r>
    </w:p>
    <w:p w14:paraId="74D00B50" w14:textId="77777777" w:rsidR="009B1727" w:rsidRPr="0005348F" w:rsidRDefault="009B1727">
      <w:pPr>
        <w:pStyle w:val="Titre"/>
        <w:rPr>
          <w:rFonts w:ascii="AvenirNext LT Pro Cn" w:hAnsi="AvenirNext LT Pro Cn" w:cs="Times New Roman"/>
          <w:sz w:val="22"/>
        </w:rPr>
      </w:pPr>
    </w:p>
    <w:p w14:paraId="6C4F039B" w14:textId="77777777" w:rsidR="009B1727" w:rsidRPr="0005348F" w:rsidRDefault="009B1727">
      <w:pPr>
        <w:pStyle w:val="Titre"/>
        <w:rPr>
          <w:rFonts w:ascii="AvenirNext LT Pro Cn" w:hAnsi="AvenirNext LT Pro Cn" w:cs="Times New Roman"/>
          <w:sz w:val="22"/>
        </w:rPr>
      </w:pPr>
    </w:p>
    <w:p w14:paraId="2E4A41C7" w14:textId="77777777" w:rsidR="009B1727" w:rsidRPr="0005348F" w:rsidRDefault="009B1727">
      <w:pPr>
        <w:pStyle w:val="Titre"/>
        <w:rPr>
          <w:rFonts w:ascii="AvenirNext LT Pro Cn" w:hAnsi="AvenirNext LT Pro Cn" w:cs="Times New Roman"/>
          <w:sz w:val="22"/>
        </w:rPr>
      </w:pPr>
    </w:p>
    <w:p w14:paraId="71CA3B7E" w14:textId="77777777" w:rsidR="00974559" w:rsidRDefault="00974559" w:rsidP="00AA6300">
      <w:pPr>
        <w:jc w:val="center"/>
        <w:rPr>
          <w:rFonts w:ascii="AvenirNext LT Pro Cn" w:eastAsia="Arial Narrow" w:hAnsi="AvenirNext LT Pro Cn" w:cs="Arial Narrow"/>
        </w:rPr>
      </w:pPr>
    </w:p>
    <w:p w14:paraId="7659468F" w14:textId="77777777" w:rsidR="001D75F7" w:rsidRPr="001D75F7" w:rsidRDefault="001D75F7" w:rsidP="001D75F7">
      <w:pPr>
        <w:jc w:val="center"/>
        <w:rPr>
          <w:rFonts w:ascii="AvenirNext LT Pro LightCn" w:hAnsi="AvenirNext LT Pro LightCn"/>
        </w:rPr>
      </w:pPr>
      <w:r w:rsidRPr="001D75F7">
        <w:rPr>
          <w:rFonts w:ascii="AvenirNext LT Pro LightCn" w:hAnsi="AvenirNext LT Pro LightCn"/>
        </w:rPr>
        <w:t xml:space="preserve">Pouvoir Adjudicateur : </w:t>
      </w:r>
    </w:p>
    <w:p w14:paraId="59F4CA78" w14:textId="6721D76B" w:rsidR="001D75F7" w:rsidRPr="00274551" w:rsidRDefault="001D75F7" w:rsidP="00CF6BDE">
      <w:pPr>
        <w:spacing w:before="240"/>
        <w:jc w:val="center"/>
        <w:rPr>
          <w:rFonts w:ascii="AvenirNext LT Pro LightCn" w:eastAsia="Arial Narrow" w:hAnsi="AvenirNext LT Pro LightCn" w:cs="Arial Narrow"/>
        </w:rPr>
      </w:pPr>
      <w:r w:rsidRPr="000828E6">
        <w:rPr>
          <w:rFonts w:ascii="AvenirNext LT Pro LightCn" w:hAnsi="AvenirNext LT Pro LightCn"/>
        </w:rPr>
        <w:t xml:space="preserve">INRAE, </w:t>
      </w:r>
      <w:r w:rsidRPr="00274551">
        <w:rPr>
          <w:rFonts w:ascii="AvenirNext LT Pro LightCn" w:eastAsia="Arial Narrow" w:hAnsi="AvenirNext LT Pro LightCn" w:cs="Arial Narrow"/>
        </w:rPr>
        <w:t>Centre Ile-de-France - Versailles-</w:t>
      </w:r>
      <w:r w:rsidR="003D676B" w:rsidRPr="00274551">
        <w:rPr>
          <w:rFonts w:ascii="AvenirNext LT Pro LightCn" w:eastAsia="Arial Narrow" w:hAnsi="AvenirNext LT Pro LightCn" w:cs="Arial Narrow"/>
        </w:rPr>
        <w:t>Saclay</w:t>
      </w:r>
    </w:p>
    <w:p w14:paraId="1F083470" w14:textId="77777777" w:rsidR="001D75F7" w:rsidRPr="00274551" w:rsidRDefault="001D75F7" w:rsidP="001D75F7">
      <w:pPr>
        <w:jc w:val="center"/>
        <w:rPr>
          <w:rFonts w:ascii="AvenirNext LT Pro LightCn" w:hAnsi="AvenirNext LT Pro LightCn"/>
        </w:rPr>
      </w:pPr>
      <w:r w:rsidRPr="00274551">
        <w:rPr>
          <w:rFonts w:ascii="AvenirNext LT Pro LightCn" w:eastAsia="Arial Narrow" w:hAnsi="AvenirNext LT Pro LightCn" w:cs="Arial"/>
          <w:bCs/>
        </w:rPr>
        <w:t>RD10 – Route de Saint-Cyr</w:t>
      </w:r>
    </w:p>
    <w:p w14:paraId="18D0742C" w14:textId="77777777" w:rsidR="001D75F7" w:rsidRPr="00274551" w:rsidRDefault="001D75F7" w:rsidP="001D75F7">
      <w:pPr>
        <w:jc w:val="center"/>
        <w:rPr>
          <w:rFonts w:ascii="AvenirNext LT Pro LightCn" w:hAnsi="AvenirNext LT Pro LightCn"/>
        </w:rPr>
      </w:pPr>
      <w:r w:rsidRPr="00274551">
        <w:rPr>
          <w:rFonts w:ascii="AvenirNext LT Pro LightCn" w:eastAsia="Arial Narrow" w:hAnsi="AvenirNext LT Pro LightCn" w:cs="Arial"/>
          <w:bCs/>
        </w:rPr>
        <w:t>78026 VERSAILLES Cedex</w:t>
      </w:r>
    </w:p>
    <w:p w14:paraId="490E6152" w14:textId="5452C32A" w:rsidR="001D75F7" w:rsidRPr="00274551" w:rsidRDefault="00E33B98" w:rsidP="00E33B98">
      <w:pPr>
        <w:tabs>
          <w:tab w:val="center" w:pos="4536"/>
          <w:tab w:val="right" w:pos="9072"/>
        </w:tabs>
        <w:spacing w:before="240"/>
        <w:rPr>
          <w:rFonts w:ascii="AvenirNext LT Pro LightCn" w:hAnsi="AvenirNext LT Pro LightCn"/>
        </w:rPr>
      </w:pPr>
      <w:r>
        <w:rPr>
          <w:rFonts w:ascii="AvenirNext LT Pro LightCn" w:hAnsi="AvenirNext LT Pro LightCn"/>
        </w:rPr>
        <w:tab/>
      </w:r>
      <w:r w:rsidR="001D75F7" w:rsidRPr="00274551">
        <w:rPr>
          <w:rFonts w:ascii="AvenirNext LT Pro LightCn" w:hAnsi="AvenirNext LT Pro LightCn"/>
        </w:rPr>
        <w:t xml:space="preserve">Unité </w:t>
      </w:r>
      <w:r w:rsidR="006E5024" w:rsidRPr="00274551">
        <w:rPr>
          <w:rFonts w:ascii="AvenirNext LT Pro LightCn" w:hAnsi="AvenirNext LT Pro LightCn"/>
        </w:rPr>
        <w:t>IPS2 UMR1403</w:t>
      </w:r>
      <w:r>
        <w:rPr>
          <w:rFonts w:ascii="AvenirNext LT Pro LightCn" w:hAnsi="AvenirNext LT Pro LightCn"/>
        </w:rPr>
        <w:tab/>
      </w:r>
    </w:p>
    <w:p w14:paraId="47B85ADC" w14:textId="63DF9C6C" w:rsidR="00F433C3" w:rsidRPr="00274551" w:rsidRDefault="001D75F7" w:rsidP="006E5024">
      <w:pPr>
        <w:jc w:val="center"/>
        <w:rPr>
          <w:rFonts w:ascii="AvenirNext LT Pro LightCn" w:hAnsi="AvenirNext LT Pro LightCn"/>
        </w:rPr>
      </w:pPr>
      <w:r w:rsidRPr="00274551">
        <w:rPr>
          <w:rFonts w:ascii="AvenirNext LT Pro LightCn" w:hAnsi="AvenirNext LT Pro LightCn"/>
        </w:rPr>
        <w:t>Adresse :</w:t>
      </w:r>
      <w:r w:rsidR="006E5024" w:rsidRPr="00274551">
        <w:rPr>
          <w:rFonts w:ascii="AvenirNext LT Pro LightCn" w:hAnsi="AvenirNext LT Pro LightCn"/>
        </w:rPr>
        <w:t xml:space="preserve"> </w:t>
      </w:r>
      <w:proofErr w:type="spellStart"/>
      <w:r w:rsidR="006E5024" w:rsidRPr="00274551">
        <w:rPr>
          <w:rFonts w:ascii="AvenirNext LT Pro LightCn" w:hAnsi="AvenirNext LT Pro LightCn"/>
        </w:rPr>
        <w:t>batiment</w:t>
      </w:r>
      <w:proofErr w:type="spellEnd"/>
      <w:r w:rsidR="006E5024" w:rsidRPr="00274551">
        <w:rPr>
          <w:rFonts w:ascii="AvenirNext LT Pro LightCn" w:hAnsi="AvenirNext LT Pro LightCn"/>
        </w:rPr>
        <w:t xml:space="preserve"> 630 – avenue des Sciences</w:t>
      </w:r>
    </w:p>
    <w:p w14:paraId="1480CA0E" w14:textId="1E0E90CC" w:rsidR="006E5024" w:rsidRPr="000828E6" w:rsidRDefault="006E5024" w:rsidP="001D75F7">
      <w:pPr>
        <w:spacing w:after="480"/>
        <w:jc w:val="center"/>
        <w:rPr>
          <w:rFonts w:ascii="AvenirNext LT Pro Cn" w:hAnsi="AvenirNext LT Pro Cn" w:cstheme="minorHAnsi"/>
        </w:rPr>
      </w:pPr>
      <w:r w:rsidRPr="000828E6">
        <w:rPr>
          <w:rFonts w:ascii="AvenirNext LT Pro Cn" w:hAnsi="AvenirNext LT Pro Cn" w:cstheme="minorHAnsi"/>
        </w:rPr>
        <w:t xml:space="preserve">91190 </w:t>
      </w:r>
      <w:proofErr w:type="spellStart"/>
      <w:r w:rsidRPr="000828E6">
        <w:rPr>
          <w:rFonts w:ascii="AvenirNext LT Pro Cn" w:hAnsi="AvenirNext LT Pro Cn" w:cstheme="minorHAnsi"/>
        </w:rPr>
        <w:t>Gif</w:t>
      </w:r>
      <w:proofErr w:type="spellEnd"/>
      <w:r w:rsidRPr="000828E6">
        <w:rPr>
          <w:rFonts w:ascii="AvenirNext LT Pro Cn" w:hAnsi="AvenirNext LT Pro Cn" w:cstheme="minorHAnsi"/>
        </w:rPr>
        <w:t xml:space="preserve"> sur Yvette</w:t>
      </w:r>
    </w:p>
    <w:p w14:paraId="06827C1F" w14:textId="77777777" w:rsidR="00F433C3" w:rsidRPr="0005348F" w:rsidRDefault="00F433C3" w:rsidP="00F433C3">
      <w:pPr>
        <w:pBdr>
          <w:top w:val="single" w:sz="4" w:space="1" w:color="auto" w:shadow="1"/>
          <w:left w:val="single" w:sz="4" w:space="4" w:color="auto" w:shadow="1"/>
          <w:bottom w:val="single" w:sz="4" w:space="1" w:color="auto" w:shadow="1"/>
          <w:right w:val="single" w:sz="4" w:space="4" w:color="auto" w:shadow="1"/>
        </w:pBdr>
        <w:jc w:val="center"/>
        <w:rPr>
          <w:rFonts w:ascii="AvenirNext LT Pro Cn" w:hAnsi="AvenirNext LT Pro Cn" w:cstheme="minorHAnsi"/>
          <w:b/>
          <w:bCs/>
          <w:sz w:val="32"/>
          <w:szCs w:val="32"/>
        </w:rPr>
      </w:pPr>
    </w:p>
    <w:p w14:paraId="56E06EB4" w14:textId="77777777" w:rsidR="00F433C3" w:rsidRPr="0005348F" w:rsidRDefault="00F433C3" w:rsidP="00F433C3">
      <w:pPr>
        <w:pBdr>
          <w:top w:val="single" w:sz="4" w:space="1" w:color="auto" w:shadow="1"/>
          <w:left w:val="single" w:sz="4" w:space="4" w:color="auto" w:shadow="1"/>
          <w:bottom w:val="single" w:sz="4" w:space="1" w:color="auto" w:shadow="1"/>
          <w:right w:val="single" w:sz="4" w:space="4" w:color="auto" w:shadow="1"/>
        </w:pBdr>
        <w:jc w:val="center"/>
        <w:rPr>
          <w:rFonts w:ascii="AvenirNext LT Pro Cn" w:hAnsi="AvenirNext LT Pro Cn" w:cstheme="minorHAnsi"/>
          <w:b/>
          <w:bCs/>
          <w:sz w:val="32"/>
          <w:szCs w:val="32"/>
        </w:rPr>
      </w:pPr>
      <w:r w:rsidRPr="0005348F">
        <w:rPr>
          <w:rFonts w:ascii="AvenirNext LT Pro Cn" w:hAnsi="AvenirNext LT Pro Cn" w:cstheme="minorHAnsi"/>
          <w:b/>
          <w:bCs/>
          <w:sz w:val="32"/>
          <w:szCs w:val="32"/>
        </w:rPr>
        <w:t>REGLEMENT DE CONSULTATION</w:t>
      </w:r>
    </w:p>
    <w:p w14:paraId="7B03C721" w14:textId="77777777" w:rsidR="00F433C3" w:rsidRPr="0005348F" w:rsidRDefault="00F433C3" w:rsidP="00F433C3">
      <w:pPr>
        <w:pBdr>
          <w:top w:val="single" w:sz="4" w:space="1" w:color="auto" w:shadow="1"/>
          <w:left w:val="single" w:sz="4" w:space="4" w:color="auto" w:shadow="1"/>
          <w:bottom w:val="single" w:sz="4" w:space="1" w:color="auto" w:shadow="1"/>
          <w:right w:val="single" w:sz="4" w:space="4" w:color="auto" w:shadow="1"/>
        </w:pBdr>
        <w:jc w:val="center"/>
        <w:rPr>
          <w:rFonts w:ascii="AvenirNext LT Pro Cn" w:hAnsi="AvenirNext LT Pro Cn" w:cstheme="minorHAnsi"/>
          <w:b/>
          <w:bCs/>
          <w:sz w:val="32"/>
          <w:szCs w:val="32"/>
        </w:rPr>
      </w:pPr>
      <w:r w:rsidRPr="0005348F">
        <w:rPr>
          <w:rFonts w:ascii="AvenirNext LT Pro Cn" w:hAnsi="AvenirNext LT Pro Cn" w:cstheme="minorHAnsi"/>
          <w:b/>
          <w:bCs/>
          <w:sz w:val="32"/>
          <w:szCs w:val="32"/>
        </w:rPr>
        <w:t>(RC)</w:t>
      </w:r>
    </w:p>
    <w:p w14:paraId="5AFB31BA" w14:textId="77777777" w:rsidR="00F433C3" w:rsidRPr="0005348F" w:rsidRDefault="00F433C3" w:rsidP="00AA6300">
      <w:pPr>
        <w:pBdr>
          <w:top w:val="single" w:sz="4" w:space="1" w:color="auto" w:shadow="1"/>
          <w:left w:val="single" w:sz="4" w:space="4" w:color="auto" w:shadow="1"/>
          <w:bottom w:val="single" w:sz="4" w:space="1" w:color="auto" w:shadow="1"/>
          <w:right w:val="single" w:sz="4" w:space="4" w:color="auto" w:shadow="1"/>
        </w:pBdr>
        <w:rPr>
          <w:rFonts w:ascii="AvenirNext LT Pro Cn" w:hAnsi="AvenirNext LT Pro Cn" w:cstheme="minorHAnsi"/>
          <w:b/>
          <w:bCs/>
          <w:sz w:val="32"/>
          <w:szCs w:val="32"/>
        </w:rPr>
      </w:pPr>
    </w:p>
    <w:p w14:paraId="71AF8668" w14:textId="77777777" w:rsidR="009B1727" w:rsidRPr="0005348F" w:rsidRDefault="009B1727">
      <w:pPr>
        <w:rPr>
          <w:rFonts w:ascii="AvenirNext LT Pro Cn" w:hAnsi="AvenirNext LT Pro Cn"/>
        </w:rPr>
      </w:pPr>
    </w:p>
    <w:p w14:paraId="75C43BD0" w14:textId="6B947AC3" w:rsidR="00AA6300" w:rsidRPr="0005348F" w:rsidRDefault="007563EF" w:rsidP="00AA6300">
      <w:pPr>
        <w:suppressAutoHyphens/>
        <w:jc w:val="center"/>
        <w:rPr>
          <w:rFonts w:ascii="AvenirNext LT Pro Cn" w:hAnsi="AvenirNext LT Pro Cn" w:cstheme="minorHAnsi"/>
          <w:b/>
          <w:bCs/>
          <w:caps/>
          <w:sz w:val="32"/>
          <w:szCs w:val="32"/>
        </w:rPr>
      </w:pPr>
      <w:r w:rsidRPr="000828E6">
        <w:rPr>
          <w:rFonts w:ascii="AvenirNext LT Pro Cn" w:hAnsi="AvenirNext LT Pro Cn" w:cstheme="minorHAnsi"/>
          <w:b/>
          <w:bCs/>
          <w:sz w:val="32"/>
          <w:szCs w:val="32"/>
        </w:rPr>
        <w:t xml:space="preserve">Libellé </w:t>
      </w:r>
      <w:r>
        <w:rPr>
          <w:rFonts w:ascii="AvenirNext LT Pro Cn" w:hAnsi="AvenirNext LT Pro Cn" w:cstheme="minorHAnsi"/>
          <w:b/>
          <w:bCs/>
          <w:sz w:val="32"/>
          <w:szCs w:val="32"/>
        </w:rPr>
        <w:t xml:space="preserve">du marché </w:t>
      </w:r>
      <w:r w:rsidRPr="00274551">
        <w:rPr>
          <w:rFonts w:ascii="AvenirNext LT Pro Cn" w:hAnsi="AvenirNext LT Pro Cn" w:cstheme="minorHAnsi"/>
          <w:b/>
          <w:bCs/>
          <w:sz w:val="32"/>
          <w:szCs w:val="32"/>
        </w:rPr>
        <w:t xml:space="preserve"> </w:t>
      </w:r>
      <w:r w:rsidRPr="000828E6">
        <w:rPr>
          <w:rFonts w:ascii="AvenirNext LT Pro Cn" w:hAnsi="AvenirNext LT Pro Cn" w:cstheme="minorHAnsi"/>
          <w:b/>
          <w:bCs/>
          <w:sz w:val="32"/>
          <w:szCs w:val="32"/>
        </w:rPr>
        <w:t xml:space="preserve"> </w:t>
      </w:r>
    </w:p>
    <w:p w14:paraId="04379A78" w14:textId="087BB5B1" w:rsidR="00AA6300" w:rsidRPr="000828E6" w:rsidRDefault="00AA6300" w:rsidP="00AA6300">
      <w:pPr>
        <w:suppressAutoHyphens/>
        <w:jc w:val="center"/>
        <w:rPr>
          <w:rFonts w:ascii="AvenirNext LT Pro Cn" w:hAnsi="AvenirNext LT Pro Cn" w:cstheme="minorHAnsi"/>
          <w:b/>
          <w:bCs/>
          <w:sz w:val="32"/>
          <w:szCs w:val="32"/>
        </w:rPr>
      </w:pPr>
      <w:bookmarkStart w:id="0" w:name="ObjetDeLaProcédure"/>
      <w:bookmarkStart w:id="1" w:name="_Hlk203998170"/>
      <w:r w:rsidRPr="00274551">
        <w:rPr>
          <w:rFonts w:ascii="AvenirNext LT Pro Cn" w:hAnsi="AvenirNext LT Pro Cn" w:cstheme="minorHAnsi"/>
          <w:b/>
          <w:bCs/>
          <w:sz w:val="32"/>
          <w:szCs w:val="32"/>
        </w:rPr>
        <w:t xml:space="preserve"> </w:t>
      </w:r>
      <w:r w:rsidR="0038729F" w:rsidRPr="00274551">
        <w:rPr>
          <w:rFonts w:ascii="AvenirNext LT Pro Cn" w:hAnsi="AvenirNext LT Pro Cn" w:cstheme="minorHAnsi"/>
          <w:b/>
          <w:bCs/>
          <w:sz w:val="32"/>
          <w:szCs w:val="32"/>
        </w:rPr>
        <w:t>Ac</w:t>
      </w:r>
      <w:r w:rsidR="00C53F47" w:rsidRPr="00274551">
        <w:rPr>
          <w:rFonts w:ascii="AvenirNext LT Pro Cn" w:hAnsi="AvenirNext LT Pro Cn" w:cstheme="minorHAnsi"/>
          <w:b/>
          <w:bCs/>
          <w:sz w:val="32"/>
          <w:szCs w:val="32"/>
        </w:rPr>
        <w:t>quisition</w:t>
      </w:r>
      <w:r w:rsidR="0038729F" w:rsidRPr="00274551">
        <w:rPr>
          <w:rFonts w:ascii="AvenirNext LT Pro Cn" w:hAnsi="AvenirNext LT Pro Cn" w:cstheme="minorHAnsi"/>
          <w:b/>
          <w:bCs/>
          <w:sz w:val="32"/>
          <w:szCs w:val="32"/>
        </w:rPr>
        <w:t xml:space="preserve"> d’un équipement de manipulation de liquide </w:t>
      </w:r>
      <w:r w:rsidR="00C53F47" w:rsidRPr="00274551">
        <w:rPr>
          <w:rFonts w:ascii="AvenirNext LT Pro Cn" w:hAnsi="AvenirNext LT Pro Cn" w:cstheme="minorHAnsi"/>
          <w:b/>
          <w:bCs/>
          <w:sz w:val="32"/>
          <w:szCs w:val="32"/>
        </w:rPr>
        <w:t xml:space="preserve">sans pipetage </w:t>
      </w:r>
      <w:r w:rsidR="0038729F" w:rsidRPr="00274551">
        <w:rPr>
          <w:rFonts w:ascii="AvenirNext LT Pro Cn" w:hAnsi="AvenirNext LT Pro Cn" w:cstheme="minorHAnsi"/>
          <w:b/>
          <w:bCs/>
          <w:sz w:val="32"/>
          <w:szCs w:val="32"/>
        </w:rPr>
        <w:t xml:space="preserve">en micro et </w:t>
      </w:r>
      <w:proofErr w:type="spellStart"/>
      <w:r w:rsidR="0038729F" w:rsidRPr="00274551">
        <w:rPr>
          <w:rFonts w:ascii="AvenirNext LT Pro Cn" w:hAnsi="AvenirNext LT Pro Cn" w:cstheme="minorHAnsi"/>
          <w:b/>
          <w:bCs/>
          <w:sz w:val="32"/>
          <w:szCs w:val="32"/>
        </w:rPr>
        <w:t>nanovolume</w:t>
      </w:r>
      <w:proofErr w:type="spellEnd"/>
      <w:r w:rsidR="0038729F" w:rsidRPr="00274551">
        <w:rPr>
          <w:rFonts w:ascii="AvenirNext LT Pro Cn" w:hAnsi="AvenirNext LT Pro Cn" w:cstheme="minorHAnsi"/>
          <w:b/>
          <w:bCs/>
          <w:sz w:val="32"/>
          <w:szCs w:val="32"/>
        </w:rPr>
        <w:t xml:space="preserve"> pour de l’expérimentation en biologie moléculaire</w:t>
      </w:r>
      <w:r w:rsidRPr="00274551">
        <w:rPr>
          <w:rFonts w:ascii="AvenirNext LT Pro Cn" w:hAnsi="AvenirNext LT Pro Cn" w:cstheme="minorHAnsi"/>
          <w:b/>
          <w:bCs/>
          <w:sz w:val="32"/>
          <w:szCs w:val="32"/>
        </w:rPr>
        <w:t xml:space="preserve"> </w:t>
      </w:r>
      <w:bookmarkEnd w:id="0"/>
      <w:bookmarkEnd w:id="1"/>
      <w:r w:rsidR="00F43252">
        <w:rPr>
          <w:rFonts w:ascii="AvenirNext LT Pro Cn" w:hAnsi="AvenirNext LT Pro Cn" w:cstheme="minorHAnsi"/>
          <w:b/>
          <w:bCs/>
          <w:sz w:val="32"/>
          <w:szCs w:val="32"/>
        </w:rPr>
        <w:t>pour l’unité 1403-IPS2 du Centre INRAE de Versailles-Saclay</w:t>
      </w:r>
      <w:r w:rsidRPr="000828E6">
        <w:rPr>
          <w:rFonts w:ascii="AvenirNext LT Pro Cn" w:hAnsi="AvenirNext LT Pro Cn" w:cstheme="minorHAnsi"/>
          <w:b/>
          <w:bCs/>
          <w:sz w:val="32"/>
          <w:szCs w:val="32"/>
        </w:rPr>
        <w:t xml:space="preserve"> </w:t>
      </w:r>
      <w:bookmarkStart w:id="2" w:name="LibelléMarché"/>
      <w:r w:rsidRPr="000828E6">
        <w:rPr>
          <w:rFonts w:ascii="AvenirNext LT Pro Cn" w:hAnsi="AvenirNext LT Pro Cn" w:cstheme="minorHAnsi"/>
          <w:b/>
          <w:bCs/>
          <w:sz w:val="32"/>
          <w:szCs w:val="32"/>
        </w:rPr>
        <w:t xml:space="preserve"> </w:t>
      </w:r>
      <w:bookmarkEnd w:id="2"/>
    </w:p>
    <w:p w14:paraId="642DA377" w14:textId="6B21EBB8" w:rsidR="00AA6300" w:rsidRDefault="00AA6300" w:rsidP="00AA6300">
      <w:pPr>
        <w:suppressAutoHyphens/>
        <w:jc w:val="center"/>
        <w:rPr>
          <w:rFonts w:ascii="AvenirNext LT Pro Cn" w:hAnsi="AvenirNext LT Pro Cn" w:cstheme="minorHAnsi"/>
          <w:b/>
          <w:bCs/>
          <w:sz w:val="32"/>
          <w:szCs w:val="32"/>
        </w:rPr>
      </w:pPr>
      <w:r w:rsidRPr="000828E6">
        <w:rPr>
          <w:rFonts w:ascii="AvenirNext LT Pro Cn" w:hAnsi="AvenirNext LT Pro Cn" w:cstheme="minorHAnsi"/>
          <w:b/>
          <w:bCs/>
          <w:sz w:val="32"/>
          <w:szCs w:val="32"/>
        </w:rPr>
        <w:t xml:space="preserve">N° </w:t>
      </w:r>
      <w:bookmarkStart w:id="3" w:name="NuméroDeProcédure"/>
      <w:r w:rsidRPr="000828E6">
        <w:rPr>
          <w:rFonts w:ascii="AvenirNext LT Pro Cn" w:hAnsi="AvenirNext LT Pro Cn" w:cstheme="minorHAnsi"/>
          <w:b/>
          <w:bCs/>
          <w:sz w:val="32"/>
          <w:szCs w:val="32"/>
        </w:rPr>
        <w:t>de</w:t>
      </w:r>
      <w:r w:rsidRPr="00274551">
        <w:rPr>
          <w:rFonts w:ascii="AvenirNext LT Pro Cn" w:hAnsi="AvenirNext LT Pro Cn" w:cstheme="minorHAnsi"/>
          <w:b/>
          <w:bCs/>
          <w:sz w:val="32"/>
          <w:szCs w:val="32"/>
        </w:rPr>
        <w:t xml:space="preserve"> procédure</w:t>
      </w:r>
      <w:r w:rsidR="001D75F7" w:rsidRPr="00274551">
        <w:rPr>
          <w:rFonts w:ascii="AvenirNext LT Pro Cn" w:hAnsi="AvenirNext LT Pro Cn" w:cstheme="minorHAnsi"/>
          <w:b/>
          <w:bCs/>
          <w:sz w:val="32"/>
          <w:szCs w:val="32"/>
        </w:rPr>
        <w:t xml:space="preserve"> PLACE</w:t>
      </w:r>
      <w:r w:rsidRPr="00274551">
        <w:rPr>
          <w:rFonts w:ascii="AvenirNext LT Pro Cn" w:hAnsi="AvenirNext LT Pro Cn" w:cstheme="minorHAnsi"/>
          <w:b/>
          <w:bCs/>
          <w:sz w:val="32"/>
          <w:szCs w:val="32"/>
        </w:rPr>
        <w:t xml:space="preserve"> </w:t>
      </w:r>
      <w:bookmarkEnd w:id="3"/>
    </w:p>
    <w:p w14:paraId="3B074901" w14:textId="59B6A5EA" w:rsidR="007563EF" w:rsidRDefault="007563EF" w:rsidP="00AA6300">
      <w:pPr>
        <w:suppressAutoHyphens/>
        <w:jc w:val="center"/>
        <w:rPr>
          <w:rFonts w:ascii="AvenirNext LT Pro Cn" w:hAnsi="AvenirNext LT Pro Cn" w:cstheme="minorHAnsi"/>
          <w:b/>
          <w:bCs/>
          <w:sz w:val="32"/>
          <w:szCs w:val="32"/>
        </w:rPr>
      </w:pPr>
      <w:r>
        <w:rPr>
          <w:rFonts w:ascii="AvenirNext LT Pro Cn" w:hAnsi="AvenirNext LT Pro Cn" w:cstheme="minorHAnsi"/>
          <w:b/>
          <w:bCs/>
          <w:sz w:val="32"/>
          <w:szCs w:val="32"/>
        </w:rPr>
        <w:t>2025-INRAE-VS-IPS2-1403</w:t>
      </w:r>
    </w:p>
    <w:p w14:paraId="45E4FD13" w14:textId="77777777" w:rsidR="001D75F7" w:rsidRDefault="001D75F7" w:rsidP="00AA6300">
      <w:pPr>
        <w:suppressAutoHyphens/>
        <w:jc w:val="center"/>
        <w:rPr>
          <w:rFonts w:ascii="AvenirNext LT Pro Cn" w:hAnsi="AvenirNext LT Pro Cn" w:cstheme="minorHAnsi"/>
          <w:b/>
          <w:bCs/>
          <w:sz w:val="32"/>
          <w:szCs w:val="32"/>
        </w:rPr>
      </w:pPr>
    </w:p>
    <w:p w14:paraId="7CCD8A81" w14:textId="2FD59AD5" w:rsidR="001D75F7" w:rsidRPr="001D75F7" w:rsidRDefault="001D75F7" w:rsidP="00AA6300">
      <w:pPr>
        <w:suppressAutoHyphens/>
        <w:jc w:val="center"/>
        <w:rPr>
          <w:rFonts w:ascii="AvenirNext LT Pro Cn" w:hAnsi="AvenirNext LT Pro Cn" w:cstheme="minorHAnsi"/>
          <w:b/>
          <w:bCs/>
          <w:color w:val="ED7D31" w:themeColor="accent2"/>
          <w:sz w:val="32"/>
          <w:szCs w:val="32"/>
        </w:rPr>
      </w:pPr>
      <w:r w:rsidRPr="001D75F7">
        <w:rPr>
          <w:rFonts w:ascii="AvenirNext LT Pro Cn" w:hAnsi="AvenirNext LT Pro Cn" w:cstheme="minorHAnsi"/>
          <w:b/>
          <w:bCs/>
          <w:color w:val="ED7D31" w:themeColor="accent2"/>
          <w:sz w:val="32"/>
          <w:szCs w:val="32"/>
        </w:rPr>
        <w:t>VISITE CONSEILLEE</w:t>
      </w:r>
    </w:p>
    <w:p w14:paraId="74477770" w14:textId="77777777" w:rsidR="00AA6300" w:rsidRPr="0005348F" w:rsidRDefault="00AA6300" w:rsidP="00AA6300">
      <w:pPr>
        <w:rPr>
          <w:rFonts w:ascii="AvenirNext LT Pro Cn" w:hAnsi="AvenirNext LT Pro Cn" w:cstheme="minorHAnsi"/>
        </w:rPr>
      </w:pPr>
    </w:p>
    <w:p w14:paraId="74BDF833" w14:textId="77777777" w:rsidR="00AA6300" w:rsidRPr="0005348F" w:rsidRDefault="00AA6300" w:rsidP="00AA6300">
      <w:pPr>
        <w:jc w:val="center"/>
        <w:rPr>
          <w:rFonts w:ascii="AvenirNext LT Pro Cn" w:hAnsi="AvenirNext LT Pro Cn" w:cstheme="minorHAnsi"/>
          <w:color w:val="00A6A3"/>
          <w:sz w:val="36"/>
          <w:szCs w:val="36"/>
        </w:rPr>
      </w:pPr>
      <w:r w:rsidRPr="0005348F">
        <w:rPr>
          <w:rFonts w:ascii="AvenirNext LT Pro Cn" w:hAnsi="AvenirNext LT Pro Cn" w:cstheme="minorHAnsi"/>
          <w:b/>
          <w:bCs/>
          <w:iCs/>
          <w:color w:val="00A6A3"/>
          <w:sz w:val="36"/>
          <w:szCs w:val="36"/>
          <w:u w:val="single"/>
        </w:rPr>
        <w:t>Date et heure limites de réception des plis</w:t>
      </w:r>
      <w:r w:rsidRPr="0005348F">
        <w:rPr>
          <w:rFonts w:ascii="AvenirNext LT Pro Cn" w:hAnsi="AvenirNext LT Pro Cn" w:cstheme="minorHAnsi"/>
          <w:color w:val="00A6A3"/>
          <w:sz w:val="36"/>
          <w:szCs w:val="36"/>
        </w:rPr>
        <w:t> :</w:t>
      </w:r>
      <w:r w:rsidRPr="0005348F">
        <w:rPr>
          <w:rFonts w:ascii="AvenirNext LT Pro Cn" w:hAnsi="AvenirNext LT Pro Cn" w:cstheme="minorHAnsi"/>
          <w:color w:val="00A6A3"/>
          <w:sz w:val="36"/>
          <w:szCs w:val="36"/>
        </w:rPr>
        <w:br/>
      </w:r>
    </w:p>
    <w:p w14:paraId="36E7A7C0" w14:textId="4AE093B4" w:rsidR="00AA6300" w:rsidRPr="0005348F" w:rsidRDefault="007563EF" w:rsidP="00AA6300">
      <w:pPr>
        <w:jc w:val="center"/>
        <w:rPr>
          <w:rFonts w:ascii="AvenirNext LT Pro Cn" w:hAnsi="AvenirNext LT Pro Cn" w:cstheme="minorHAnsi"/>
          <w:b/>
          <w:color w:val="ED7D31" w:themeColor="accent2"/>
          <w:sz w:val="36"/>
          <w:szCs w:val="36"/>
        </w:rPr>
      </w:pPr>
      <w:r>
        <w:rPr>
          <w:rFonts w:ascii="AvenirNext LT Pro Cn" w:hAnsi="AvenirNext LT Pro Cn" w:cstheme="minorHAnsi"/>
          <w:b/>
          <w:color w:val="ED7D31" w:themeColor="accent2"/>
          <w:sz w:val="36"/>
          <w:szCs w:val="36"/>
        </w:rPr>
        <w:t>15/09/2025 16:00</w:t>
      </w:r>
    </w:p>
    <w:p w14:paraId="701B47E4" w14:textId="77777777" w:rsidR="00AA6300" w:rsidRPr="0005348F" w:rsidRDefault="00AA6300" w:rsidP="00AA6300">
      <w:pPr>
        <w:rPr>
          <w:rFonts w:ascii="AvenirNext LT Pro Cn" w:hAnsi="AvenirNext LT Pro Cn"/>
          <w:highlight w:val="yellow"/>
        </w:rPr>
      </w:pPr>
      <w:r w:rsidRPr="0005348F">
        <w:rPr>
          <w:rFonts w:ascii="AvenirNext LT Pro Cn" w:hAnsi="AvenirNext LT Pro Cn"/>
          <w:highlight w:val="yellow"/>
        </w:rPr>
        <w:br w:type="page"/>
      </w:r>
    </w:p>
    <w:p w14:paraId="1915B485" w14:textId="77777777" w:rsidR="009B1727" w:rsidRPr="0005348F" w:rsidRDefault="009B1727">
      <w:pPr>
        <w:jc w:val="center"/>
        <w:rPr>
          <w:rFonts w:ascii="AvenirNext LT Pro Cn" w:hAnsi="AvenirNext LT Pro Cn"/>
        </w:rPr>
      </w:pPr>
    </w:p>
    <w:p w14:paraId="70BB20FD" w14:textId="77777777" w:rsidR="009B1727" w:rsidRPr="0005348F" w:rsidRDefault="009B1727">
      <w:pPr>
        <w:pBdr>
          <w:top w:val="single" w:sz="4" w:space="1" w:color="auto"/>
          <w:left w:val="single" w:sz="4" w:space="4" w:color="auto"/>
          <w:bottom w:val="single" w:sz="4" w:space="1" w:color="auto"/>
          <w:right w:val="single" w:sz="4" w:space="4" w:color="auto"/>
        </w:pBdr>
        <w:jc w:val="center"/>
        <w:rPr>
          <w:rFonts w:ascii="AvenirNext LT Pro Cn" w:hAnsi="AvenirNext LT Pro Cn"/>
          <w:b/>
          <w:sz w:val="28"/>
        </w:rPr>
      </w:pPr>
      <w:r w:rsidRPr="0005348F">
        <w:rPr>
          <w:rFonts w:ascii="AvenirNext LT Pro Cn" w:hAnsi="AvenirNext LT Pro Cn"/>
          <w:b/>
          <w:sz w:val="28"/>
        </w:rPr>
        <w:t xml:space="preserve">S O M </w:t>
      </w:r>
      <w:proofErr w:type="spellStart"/>
      <w:r w:rsidRPr="0005348F">
        <w:rPr>
          <w:rFonts w:ascii="AvenirNext LT Pro Cn" w:hAnsi="AvenirNext LT Pro Cn"/>
          <w:b/>
          <w:sz w:val="28"/>
        </w:rPr>
        <w:t>M</w:t>
      </w:r>
      <w:proofErr w:type="spellEnd"/>
      <w:r w:rsidRPr="0005348F">
        <w:rPr>
          <w:rFonts w:ascii="AvenirNext LT Pro Cn" w:hAnsi="AvenirNext LT Pro Cn"/>
          <w:b/>
          <w:sz w:val="28"/>
        </w:rPr>
        <w:t xml:space="preserve"> A I R E</w:t>
      </w:r>
    </w:p>
    <w:p w14:paraId="55ED7F79" w14:textId="77777777" w:rsidR="009B1727" w:rsidRPr="0005348F" w:rsidRDefault="009B1727">
      <w:pPr>
        <w:rPr>
          <w:rFonts w:ascii="AvenirNext LT Pro Cn" w:hAnsi="AvenirNext LT Pro Cn"/>
        </w:rPr>
      </w:pPr>
    </w:p>
    <w:p w14:paraId="3D38850E" w14:textId="1A7F0B62" w:rsidR="00BE2292" w:rsidRDefault="00EB0916">
      <w:pPr>
        <w:pStyle w:val="TM1"/>
        <w:tabs>
          <w:tab w:val="left" w:pos="480"/>
          <w:tab w:val="right" w:leader="dot" w:pos="9062"/>
        </w:tabs>
        <w:rPr>
          <w:rFonts w:asciiTheme="minorHAnsi" w:eastAsiaTheme="minorEastAsia" w:hAnsiTheme="minorHAnsi"/>
          <w:noProof/>
          <w:szCs w:val="22"/>
          <w:lang w:eastAsia="fr-FR"/>
        </w:rPr>
      </w:pPr>
      <w:r w:rsidRPr="0005348F">
        <w:rPr>
          <w:rFonts w:cs="Times New Roman"/>
          <w:sz w:val="24"/>
          <w:szCs w:val="24"/>
        </w:rPr>
        <w:fldChar w:fldCharType="begin"/>
      </w:r>
      <w:r w:rsidRPr="0005348F">
        <w:rPr>
          <w:rFonts w:cs="Times New Roman"/>
          <w:sz w:val="24"/>
          <w:szCs w:val="24"/>
        </w:rPr>
        <w:instrText xml:space="preserve"> TOC \o "1-3" \h \z \u </w:instrText>
      </w:r>
      <w:r w:rsidRPr="0005348F">
        <w:rPr>
          <w:rFonts w:cs="Times New Roman"/>
          <w:sz w:val="24"/>
          <w:szCs w:val="24"/>
        </w:rPr>
        <w:fldChar w:fldCharType="separate"/>
      </w:r>
      <w:hyperlink w:anchor="_Toc204705701" w:history="1">
        <w:r w:rsidR="00BE2292" w:rsidRPr="00FB24CC">
          <w:rPr>
            <w:rStyle w:val="Lienhypertexte"/>
            <w:rFonts w:cs="Times New Roman"/>
            <w:b/>
            <w:noProof/>
          </w:rPr>
          <w:t>1.</w:t>
        </w:r>
        <w:r w:rsidR="00BE2292">
          <w:rPr>
            <w:rFonts w:asciiTheme="minorHAnsi" w:eastAsiaTheme="minorEastAsia" w:hAnsiTheme="minorHAnsi"/>
            <w:noProof/>
            <w:szCs w:val="22"/>
            <w:lang w:eastAsia="fr-FR"/>
          </w:rPr>
          <w:tab/>
        </w:r>
        <w:r w:rsidR="00BE2292" w:rsidRPr="00FB24CC">
          <w:rPr>
            <w:rStyle w:val="Lienhypertexte"/>
            <w:rFonts w:cs="Times New Roman"/>
            <w:noProof/>
          </w:rPr>
          <w:t>PRÉAMBULE</w:t>
        </w:r>
        <w:r w:rsidR="00BE2292">
          <w:rPr>
            <w:noProof/>
            <w:webHidden/>
          </w:rPr>
          <w:tab/>
        </w:r>
        <w:r w:rsidR="00BE2292">
          <w:rPr>
            <w:noProof/>
            <w:webHidden/>
          </w:rPr>
          <w:fldChar w:fldCharType="begin"/>
        </w:r>
        <w:r w:rsidR="00BE2292">
          <w:rPr>
            <w:noProof/>
            <w:webHidden/>
          </w:rPr>
          <w:instrText xml:space="preserve"> PAGEREF _Toc204705701 \h </w:instrText>
        </w:r>
        <w:r w:rsidR="00BE2292">
          <w:rPr>
            <w:noProof/>
            <w:webHidden/>
          </w:rPr>
        </w:r>
        <w:r w:rsidR="00BE2292">
          <w:rPr>
            <w:noProof/>
            <w:webHidden/>
          </w:rPr>
          <w:fldChar w:fldCharType="separate"/>
        </w:r>
        <w:r w:rsidR="00BE2292">
          <w:rPr>
            <w:noProof/>
            <w:webHidden/>
          </w:rPr>
          <w:t>3</w:t>
        </w:r>
        <w:r w:rsidR="00BE2292">
          <w:rPr>
            <w:noProof/>
            <w:webHidden/>
          </w:rPr>
          <w:fldChar w:fldCharType="end"/>
        </w:r>
      </w:hyperlink>
    </w:p>
    <w:p w14:paraId="3C5545F3" w14:textId="6A0408CE" w:rsidR="00BE2292" w:rsidRDefault="00E33B98">
      <w:pPr>
        <w:pStyle w:val="TM1"/>
        <w:tabs>
          <w:tab w:val="left" w:pos="480"/>
          <w:tab w:val="right" w:leader="dot" w:pos="9062"/>
        </w:tabs>
        <w:rPr>
          <w:rFonts w:asciiTheme="minorHAnsi" w:eastAsiaTheme="minorEastAsia" w:hAnsiTheme="minorHAnsi"/>
          <w:noProof/>
          <w:szCs w:val="22"/>
          <w:lang w:eastAsia="fr-FR"/>
        </w:rPr>
      </w:pPr>
      <w:hyperlink w:anchor="_Toc204705702" w:history="1">
        <w:r w:rsidR="00BE2292" w:rsidRPr="00FB24CC">
          <w:rPr>
            <w:rStyle w:val="Lienhypertexte"/>
            <w:rFonts w:cs="Times New Roman"/>
            <w:b/>
            <w:noProof/>
          </w:rPr>
          <w:t>2.</w:t>
        </w:r>
        <w:r w:rsidR="00BE2292">
          <w:rPr>
            <w:rFonts w:asciiTheme="minorHAnsi" w:eastAsiaTheme="minorEastAsia" w:hAnsiTheme="minorHAnsi"/>
            <w:noProof/>
            <w:szCs w:val="22"/>
            <w:lang w:eastAsia="fr-FR"/>
          </w:rPr>
          <w:tab/>
        </w:r>
        <w:r w:rsidR="00BE2292" w:rsidRPr="00FB24CC">
          <w:rPr>
            <w:rStyle w:val="Lienhypertexte"/>
            <w:rFonts w:cs="Times New Roman"/>
            <w:noProof/>
          </w:rPr>
          <w:t>CONDITIONS DE LA CONSULTATION</w:t>
        </w:r>
        <w:r w:rsidR="00BE2292">
          <w:rPr>
            <w:noProof/>
            <w:webHidden/>
          </w:rPr>
          <w:tab/>
        </w:r>
        <w:r w:rsidR="00BE2292">
          <w:rPr>
            <w:noProof/>
            <w:webHidden/>
          </w:rPr>
          <w:fldChar w:fldCharType="begin"/>
        </w:r>
        <w:r w:rsidR="00BE2292">
          <w:rPr>
            <w:noProof/>
            <w:webHidden/>
          </w:rPr>
          <w:instrText xml:space="preserve"> PAGEREF _Toc204705702 \h </w:instrText>
        </w:r>
        <w:r w:rsidR="00BE2292">
          <w:rPr>
            <w:noProof/>
            <w:webHidden/>
          </w:rPr>
        </w:r>
        <w:r w:rsidR="00BE2292">
          <w:rPr>
            <w:noProof/>
            <w:webHidden/>
          </w:rPr>
          <w:fldChar w:fldCharType="separate"/>
        </w:r>
        <w:r w:rsidR="00BE2292">
          <w:rPr>
            <w:noProof/>
            <w:webHidden/>
          </w:rPr>
          <w:t>3</w:t>
        </w:r>
        <w:r w:rsidR="00BE2292">
          <w:rPr>
            <w:noProof/>
            <w:webHidden/>
          </w:rPr>
          <w:fldChar w:fldCharType="end"/>
        </w:r>
      </w:hyperlink>
    </w:p>
    <w:p w14:paraId="2E694947" w14:textId="125FDA5D" w:rsidR="00BE2292" w:rsidRDefault="00E33B98">
      <w:pPr>
        <w:pStyle w:val="TM2"/>
        <w:tabs>
          <w:tab w:val="left" w:pos="880"/>
          <w:tab w:val="right" w:leader="dot" w:pos="9062"/>
        </w:tabs>
        <w:rPr>
          <w:rFonts w:asciiTheme="minorHAnsi" w:eastAsiaTheme="minorEastAsia" w:hAnsiTheme="minorHAnsi"/>
          <w:noProof/>
          <w:szCs w:val="22"/>
          <w:lang w:eastAsia="fr-FR"/>
        </w:rPr>
      </w:pPr>
      <w:hyperlink w:anchor="_Toc204705703" w:history="1">
        <w:r w:rsidR="00BE2292" w:rsidRPr="00FB24CC">
          <w:rPr>
            <w:rStyle w:val="Lienhypertexte"/>
            <w:b/>
            <w:noProof/>
          </w:rPr>
          <w:t>2.1.</w:t>
        </w:r>
        <w:r w:rsidR="00BE2292">
          <w:rPr>
            <w:rFonts w:asciiTheme="minorHAnsi" w:eastAsiaTheme="minorEastAsia" w:hAnsiTheme="minorHAnsi"/>
            <w:noProof/>
            <w:szCs w:val="22"/>
            <w:lang w:eastAsia="fr-FR"/>
          </w:rPr>
          <w:tab/>
        </w:r>
        <w:r w:rsidR="00BE2292" w:rsidRPr="00FB24CC">
          <w:rPr>
            <w:rStyle w:val="Lienhypertexte"/>
            <w:noProof/>
          </w:rPr>
          <w:t>Objet de la consultation</w:t>
        </w:r>
        <w:r w:rsidR="00BE2292">
          <w:rPr>
            <w:noProof/>
            <w:webHidden/>
          </w:rPr>
          <w:tab/>
        </w:r>
        <w:r w:rsidR="00BE2292">
          <w:rPr>
            <w:noProof/>
            <w:webHidden/>
          </w:rPr>
          <w:fldChar w:fldCharType="begin"/>
        </w:r>
        <w:r w:rsidR="00BE2292">
          <w:rPr>
            <w:noProof/>
            <w:webHidden/>
          </w:rPr>
          <w:instrText xml:space="preserve"> PAGEREF _Toc204705703 \h </w:instrText>
        </w:r>
        <w:r w:rsidR="00BE2292">
          <w:rPr>
            <w:noProof/>
            <w:webHidden/>
          </w:rPr>
        </w:r>
        <w:r w:rsidR="00BE2292">
          <w:rPr>
            <w:noProof/>
            <w:webHidden/>
          </w:rPr>
          <w:fldChar w:fldCharType="separate"/>
        </w:r>
        <w:r w:rsidR="00BE2292">
          <w:rPr>
            <w:noProof/>
            <w:webHidden/>
          </w:rPr>
          <w:t>3</w:t>
        </w:r>
        <w:r w:rsidR="00BE2292">
          <w:rPr>
            <w:noProof/>
            <w:webHidden/>
          </w:rPr>
          <w:fldChar w:fldCharType="end"/>
        </w:r>
      </w:hyperlink>
    </w:p>
    <w:p w14:paraId="182D0602" w14:textId="636BA715" w:rsidR="00BE2292" w:rsidRDefault="00E33B98">
      <w:pPr>
        <w:pStyle w:val="TM2"/>
        <w:tabs>
          <w:tab w:val="left" w:pos="880"/>
          <w:tab w:val="right" w:leader="dot" w:pos="9062"/>
        </w:tabs>
        <w:rPr>
          <w:rFonts w:asciiTheme="minorHAnsi" w:eastAsiaTheme="minorEastAsia" w:hAnsiTheme="minorHAnsi"/>
          <w:noProof/>
          <w:szCs w:val="22"/>
          <w:lang w:eastAsia="fr-FR"/>
        </w:rPr>
      </w:pPr>
      <w:hyperlink w:anchor="_Toc204705704" w:history="1">
        <w:r w:rsidR="00BE2292" w:rsidRPr="00FB24CC">
          <w:rPr>
            <w:rStyle w:val="Lienhypertexte"/>
            <w:b/>
            <w:noProof/>
          </w:rPr>
          <w:t>2.2.</w:t>
        </w:r>
        <w:r w:rsidR="00BE2292">
          <w:rPr>
            <w:rFonts w:asciiTheme="minorHAnsi" w:eastAsiaTheme="minorEastAsia" w:hAnsiTheme="minorHAnsi"/>
            <w:noProof/>
            <w:szCs w:val="22"/>
            <w:lang w:eastAsia="fr-FR"/>
          </w:rPr>
          <w:tab/>
        </w:r>
        <w:r w:rsidR="00BE2292" w:rsidRPr="00FB24CC">
          <w:rPr>
            <w:rStyle w:val="Lienhypertexte"/>
            <w:noProof/>
          </w:rPr>
          <w:t>Prestations Supplémentaires Eventuelles (PSE)</w:t>
        </w:r>
        <w:r w:rsidR="00BE2292">
          <w:rPr>
            <w:noProof/>
            <w:webHidden/>
          </w:rPr>
          <w:tab/>
        </w:r>
        <w:r w:rsidR="00BE2292">
          <w:rPr>
            <w:noProof/>
            <w:webHidden/>
          </w:rPr>
          <w:fldChar w:fldCharType="begin"/>
        </w:r>
        <w:r w:rsidR="00BE2292">
          <w:rPr>
            <w:noProof/>
            <w:webHidden/>
          </w:rPr>
          <w:instrText xml:space="preserve"> PAGEREF _Toc204705704 \h </w:instrText>
        </w:r>
        <w:r w:rsidR="00BE2292">
          <w:rPr>
            <w:noProof/>
            <w:webHidden/>
          </w:rPr>
        </w:r>
        <w:r w:rsidR="00BE2292">
          <w:rPr>
            <w:noProof/>
            <w:webHidden/>
          </w:rPr>
          <w:fldChar w:fldCharType="separate"/>
        </w:r>
        <w:r w:rsidR="00BE2292">
          <w:rPr>
            <w:noProof/>
            <w:webHidden/>
          </w:rPr>
          <w:t>3</w:t>
        </w:r>
        <w:r w:rsidR="00BE2292">
          <w:rPr>
            <w:noProof/>
            <w:webHidden/>
          </w:rPr>
          <w:fldChar w:fldCharType="end"/>
        </w:r>
      </w:hyperlink>
    </w:p>
    <w:p w14:paraId="124C2CB5" w14:textId="21D39418" w:rsidR="00BE2292" w:rsidRDefault="00E33B98">
      <w:pPr>
        <w:pStyle w:val="TM2"/>
        <w:tabs>
          <w:tab w:val="left" w:pos="880"/>
          <w:tab w:val="right" w:leader="dot" w:pos="9062"/>
        </w:tabs>
        <w:rPr>
          <w:rFonts w:asciiTheme="minorHAnsi" w:eastAsiaTheme="minorEastAsia" w:hAnsiTheme="minorHAnsi"/>
          <w:noProof/>
          <w:szCs w:val="22"/>
          <w:lang w:eastAsia="fr-FR"/>
        </w:rPr>
      </w:pPr>
      <w:hyperlink w:anchor="_Toc204705705" w:history="1">
        <w:r w:rsidR="00BE2292" w:rsidRPr="00FB24CC">
          <w:rPr>
            <w:rStyle w:val="Lienhypertexte"/>
            <w:b/>
            <w:noProof/>
          </w:rPr>
          <w:t>2.3.</w:t>
        </w:r>
        <w:r w:rsidR="00BE2292">
          <w:rPr>
            <w:rFonts w:asciiTheme="minorHAnsi" w:eastAsiaTheme="minorEastAsia" w:hAnsiTheme="minorHAnsi"/>
            <w:noProof/>
            <w:szCs w:val="22"/>
            <w:lang w:eastAsia="fr-FR"/>
          </w:rPr>
          <w:tab/>
        </w:r>
        <w:r w:rsidR="00BE2292" w:rsidRPr="00FB24CC">
          <w:rPr>
            <w:rStyle w:val="Lienhypertexte"/>
            <w:noProof/>
          </w:rPr>
          <w:t>Variantes</w:t>
        </w:r>
        <w:r w:rsidR="00BE2292">
          <w:rPr>
            <w:noProof/>
            <w:webHidden/>
          </w:rPr>
          <w:tab/>
        </w:r>
        <w:r w:rsidR="00BE2292">
          <w:rPr>
            <w:noProof/>
            <w:webHidden/>
          </w:rPr>
          <w:fldChar w:fldCharType="begin"/>
        </w:r>
        <w:r w:rsidR="00BE2292">
          <w:rPr>
            <w:noProof/>
            <w:webHidden/>
          </w:rPr>
          <w:instrText xml:space="preserve"> PAGEREF _Toc204705705 \h </w:instrText>
        </w:r>
        <w:r w:rsidR="00BE2292">
          <w:rPr>
            <w:noProof/>
            <w:webHidden/>
          </w:rPr>
        </w:r>
        <w:r w:rsidR="00BE2292">
          <w:rPr>
            <w:noProof/>
            <w:webHidden/>
          </w:rPr>
          <w:fldChar w:fldCharType="separate"/>
        </w:r>
        <w:r w:rsidR="00BE2292">
          <w:rPr>
            <w:noProof/>
            <w:webHidden/>
          </w:rPr>
          <w:t>4</w:t>
        </w:r>
        <w:r w:rsidR="00BE2292">
          <w:rPr>
            <w:noProof/>
            <w:webHidden/>
          </w:rPr>
          <w:fldChar w:fldCharType="end"/>
        </w:r>
      </w:hyperlink>
    </w:p>
    <w:p w14:paraId="510CF1E3" w14:textId="79393E80" w:rsidR="00BE2292" w:rsidRDefault="00E33B98">
      <w:pPr>
        <w:pStyle w:val="TM2"/>
        <w:tabs>
          <w:tab w:val="left" w:pos="880"/>
          <w:tab w:val="right" w:leader="dot" w:pos="9062"/>
        </w:tabs>
        <w:rPr>
          <w:rFonts w:asciiTheme="minorHAnsi" w:eastAsiaTheme="minorEastAsia" w:hAnsiTheme="minorHAnsi"/>
          <w:noProof/>
          <w:szCs w:val="22"/>
          <w:lang w:eastAsia="fr-FR"/>
        </w:rPr>
      </w:pPr>
      <w:hyperlink w:anchor="_Toc204705707" w:history="1">
        <w:r w:rsidR="00BE2292" w:rsidRPr="00FB24CC">
          <w:rPr>
            <w:rStyle w:val="Lienhypertexte"/>
            <w:b/>
            <w:noProof/>
          </w:rPr>
          <w:t>2.4.</w:t>
        </w:r>
        <w:r w:rsidR="00BE2292">
          <w:rPr>
            <w:rFonts w:asciiTheme="minorHAnsi" w:eastAsiaTheme="minorEastAsia" w:hAnsiTheme="minorHAnsi"/>
            <w:noProof/>
            <w:szCs w:val="22"/>
            <w:lang w:eastAsia="fr-FR"/>
          </w:rPr>
          <w:tab/>
        </w:r>
        <w:r w:rsidR="00BE2292" w:rsidRPr="00FB24CC">
          <w:rPr>
            <w:rStyle w:val="Lienhypertexte"/>
            <w:noProof/>
          </w:rPr>
          <w:t>Tranches</w:t>
        </w:r>
        <w:r w:rsidR="00BE2292">
          <w:rPr>
            <w:noProof/>
            <w:webHidden/>
          </w:rPr>
          <w:tab/>
        </w:r>
        <w:r w:rsidR="00BE2292">
          <w:rPr>
            <w:noProof/>
            <w:webHidden/>
          </w:rPr>
          <w:fldChar w:fldCharType="begin"/>
        </w:r>
        <w:r w:rsidR="00BE2292">
          <w:rPr>
            <w:noProof/>
            <w:webHidden/>
          </w:rPr>
          <w:instrText xml:space="preserve"> PAGEREF _Toc204705707 \h </w:instrText>
        </w:r>
        <w:r w:rsidR="00BE2292">
          <w:rPr>
            <w:noProof/>
            <w:webHidden/>
          </w:rPr>
        </w:r>
        <w:r w:rsidR="00BE2292">
          <w:rPr>
            <w:noProof/>
            <w:webHidden/>
          </w:rPr>
          <w:fldChar w:fldCharType="separate"/>
        </w:r>
        <w:r w:rsidR="00BE2292">
          <w:rPr>
            <w:noProof/>
            <w:webHidden/>
          </w:rPr>
          <w:t>4</w:t>
        </w:r>
        <w:r w:rsidR="00BE2292">
          <w:rPr>
            <w:noProof/>
            <w:webHidden/>
          </w:rPr>
          <w:fldChar w:fldCharType="end"/>
        </w:r>
      </w:hyperlink>
    </w:p>
    <w:p w14:paraId="78A87E8F" w14:textId="17D17C00" w:rsidR="00BE2292" w:rsidRDefault="00E33B98">
      <w:pPr>
        <w:pStyle w:val="TM2"/>
        <w:tabs>
          <w:tab w:val="left" w:pos="880"/>
          <w:tab w:val="right" w:leader="dot" w:pos="9062"/>
        </w:tabs>
        <w:rPr>
          <w:rFonts w:asciiTheme="minorHAnsi" w:eastAsiaTheme="minorEastAsia" w:hAnsiTheme="minorHAnsi"/>
          <w:noProof/>
          <w:szCs w:val="22"/>
          <w:lang w:eastAsia="fr-FR"/>
        </w:rPr>
      </w:pPr>
      <w:hyperlink w:anchor="_Toc204705708" w:history="1">
        <w:r w:rsidR="00BE2292" w:rsidRPr="00FB24CC">
          <w:rPr>
            <w:rStyle w:val="Lienhypertexte"/>
            <w:b/>
            <w:noProof/>
          </w:rPr>
          <w:t>2.5.</w:t>
        </w:r>
        <w:r w:rsidR="00BE2292">
          <w:rPr>
            <w:rFonts w:asciiTheme="minorHAnsi" w:eastAsiaTheme="minorEastAsia" w:hAnsiTheme="minorHAnsi"/>
            <w:noProof/>
            <w:szCs w:val="22"/>
            <w:lang w:eastAsia="fr-FR"/>
          </w:rPr>
          <w:tab/>
        </w:r>
        <w:r w:rsidR="00BE2292" w:rsidRPr="00FB24CC">
          <w:rPr>
            <w:rStyle w:val="Lienhypertexte"/>
            <w:noProof/>
          </w:rPr>
          <w:t>Options</w:t>
        </w:r>
        <w:r w:rsidR="00BE2292">
          <w:rPr>
            <w:noProof/>
            <w:webHidden/>
          </w:rPr>
          <w:tab/>
        </w:r>
        <w:r w:rsidR="00BE2292">
          <w:rPr>
            <w:noProof/>
            <w:webHidden/>
          </w:rPr>
          <w:fldChar w:fldCharType="begin"/>
        </w:r>
        <w:r w:rsidR="00BE2292">
          <w:rPr>
            <w:noProof/>
            <w:webHidden/>
          </w:rPr>
          <w:instrText xml:space="preserve"> PAGEREF _Toc204705708 \h </w:instrText>
        </w:r>
        <w:r w:rsidR="00BE2292">
          <w:rPr>
            <w:noProof/>
            <w:webHidden/>
          </w:rPr>
        </w:r>
        <w:r w:rsidR="00BE2292">
          <w:rPr>
            <w:noProof/>
            <w:webHidden/>
          </w:rPr>
          <w:fldChar w:fldCharType="separate"/>
        </w:r>
        <w:r w:rsidR="00BE2292">
          <w:rPr>
            <w:noProof/>
            <w:webHidden/>
          </w:rPr>
          <w:t>4</w:t>
        </w:r>
        <w:r w:rsidR="00BE2292">
          <w:rPr>
            <w:noProof/>
            <w:webHidden/>
          </w:rPr>
          <w:fldChar w:fldCharType="end"/>
        </w:r>
      </w:hyperlink>
    </w:p>
    <w:p w14:paraId="730C1FC5" w14:textId="4E010511" w:rsidR="00BE2292" w:rsidRDefault="00E33B98">
      <w:pPr>
        <w:pStyle w:val="TM2"/>
        <w:tabs>
          <w:tab w:val="left" w:pos="880"/>
          <w:tab w:val="right" w:leader="dot" w:pos="9062"/>
        </w:tabs>
        <w:rPr>
          <w:rFonts w:asciiTheme="minorHAnsi" w:eastAsiaTheme="minorEastAsia" w:hAnsiTheme="minorHAnsi"/>
          <w:noProof/>
          <w:szCs w:val="22"/>
          <w:lang w:eastAsia="fr-FR"/>
        </w:rPr>
      </w:pPr>
      <w:hyperlink w:anchor="_Toc204705709" w:history="1">
        <w:r w:rsidR="00BE2292" w:rsidRPr="00FB24CC">
          <w:rPr>
            <w:rStyle w:val="Lienhypertexte"/>
            <w:b/>
            <w:noProof/>
          </w:rPr>
          <w:t>2.6.</w:t>
        </w:r>
        <w:r w:rsidR="00BE2292">
          <w:rPr>
            <w:rFonts w:asciiTheme="minorHAnsi" w:eastAsiaTheme="minorEastAsia" w:hAnsiTheme="minorHAnsi"/>
            <w:noProof/>
            <w:szCs w:val="22"/>
            <w:lang w:eastAsia="fr-FR"/>
          </w:rPr>
          <w:tab/>
        </w:r>
        <w:r w:rsidR="00BE2292" w:rsidRPr="00FB24CC">
          <w:rPr>
            <w:rStyle w:val="Lienhypertexte"/>
            <w:noProof/>
          </w:rPr>
          <w:t>Modification de détail au dossier de consultation</w:t>
        </w:r>
        <w:r w:rsidR="00BE2292">
          <w:rPr>
            <w:noProof/>
            <w:webHidden/>
          </w:rPr>
          <w:tab/>
        </w:r>
        <w:r w:rsidR="00BE2292">
          <w:rPr>
            <w:noProof/>
            <w:webHidden/>
          </w:rPr>
          <w:fldChar w:fldCharType="begin"/>
        </w:r>
        <w:r w:rsidR="00BE2292">
          <w:rPr>
            <w:noProof/>
            <w:webHidden/>
          </w:rPr>
          <w:instrText xml:space="preserve"> PAGEREF _Toc204705709 \h </w:instrText>
        </w:r>
        <w:r w:rsidR="00BE2292">
          <w:rPr>
            <w:noProof/>
            <w:webHidden/>
          </w:rPr>
        </w:r>
        <w:r w:rsidR="00BE2292">
          <w:rPr>
            <w:noProof/>
            <w:webHidden/>
          </w:rPr>
          <w:fldChar w:fldCharType="separate"/>
        </w:r>
        <w:r w:rsidR="00BE2292">
          <w:rPr>
            <w:noProof/>
            <w:webHidden/>
          </w:rPr>
          <w:t>4</w:t>
        </w:r>
        <w:r w:rsidR="00BE2292">
          <w:rPr>
            <w:noProof/>
            <w:webHidden/>
          </w:rPr>
          <w:fldChar w:fldCharType="end"/>
        </w:r>
      </w:hyperlink>
    </w:p>
    <w:p w14:paraId="332BB118" w14:textId="23916939" w:rsidR="00BE2292" w:rsidRDefault="00E33B98">
      <w:pPr>
        <w:pStyle w:val="TM2"/>
        <w:tabs>
          <w:tab w:val="left" w:pos="880"/>
          <w:tab w:val="right" w:leader="dot" w:pos="9062"/>
        </w:tabs>
        <w:rPr>
          <w:rFonts w:asciiTheme="minorHAnsi" w:eastAsiaTheme="minorEastAsia" w:hAnsiTheme="minorHAnsi"/>
          <w:noProof/>
          <w:szCs w:val="22"/>
          <w:lang w:eastAsia="fr-FR"/>
        </w:rPr>
      </w:pPr>
      <w:hyperlink w:anchor="_Toc204705710" w:history="1">
        <w:r w:rsidR="00BE2292" w:rsidRPr="00FB24CC">
          <w:rPr>
            <w:rStyle w:val="Lienhypertexte"/>
            <w:b/>
            <w:noProof/>
          </w:rPr>
          <w:t>2.7.</w:t>
        </w:r>
        <w:r w:rsidR="00BE2292">
          <w:rPr>
            <w:rFonts w:asciiTheme="minorHAnsi" w:eastAsiaTheme="minorEastAsia" w:hAnsiTheme="minorHAnsi"/>
            <w:noProof/>
            <w:szCs w:val="22"/>
            <w:lang w:eastAsia="fr-FR"/>
          </w:rPr>
          <w:tab/>
        </w:r>
        <w:r w:rsidR="00BE2292" w:rsidRPr="00FB24CC">
          <w:rPr>
            <w:rStyle w:val="Lienhypertexte"/>
            <w:noProof/>
          </w:rPr>
          <w:t>Visite des lieux</w:t>
        </w:r>
        <w:r w:rsidR="00BE2292">
          <w:rPr>
            <w:noProof/>
            <w:webHidden/>
          </w:rPr>
          <w:tab/>
        </w:r>
        <w:r w:rsidR="00BE2292">
          <w:rPr>
            <w:noProof/>
            <w:webHidden/>
          </w:rPr>
          <w:fldChar w:fldCharType="begin"/>
        </w:r>
        <w:r w:rsidR="00BE2292">
          <w:rPr>
            <w:noProof/>
            <w:webHidden/>
          </w:rPr>
          <w:instrText xml:space="preserve"> PAGEREF _Toc204705710 \h </w:instrText>
        </w:r>
        <w:r w:rsidR="00BE2292">
          <w:rPr>
            <w:noProof/>
            <w:webHidden/>
          </w:rPr>
        </w:r>
        <w:r w:rsidR="00BE2292">
          <w:rPr>
            <w:noProof/>
            <w:webHidden/>
          </w:rPr>
          <w:fldChar w:fldCharType="separate"/>
        </w:r>
        <w:r w:rsidR="00BE2292">
          <w:rPr>
            <w:noProof/>
            <w:webHidden/>
          </w:rPr>
          <w:t>4</w:t>
        </w:r>
        <w:r w:rsidR="00BE2292">
          <w:rPr>
            <w:noProof/>
            <w:webHidden/>
          </w:rPr>
          <w:fldChar w:fldCharType="end"/>
        </w:r>
      </w:hyperlink>
    </w:p>
    <w:p w14:paraId="2E35A82E" w14:textId="6245F4FC" w:rsidR="00BE2292" w:rsidRDefault="00E33B98">
      <w:pPr>
        <w:pStyle w:val="TM1"/>
        <w:tabs>
          <w:tab w:val="left" w:pos="480"/>
          <w:tab w:val="right" w:leader="dot" w:pos="9062"/>
        </w:tabs>
        <w:rPr>
          <w:rFonts w:asciiTheme="minorHAnsi" w:eastAsiaTheme="minorEastAsia" w:hAnsiTheme="minorHAnsi"/>
          <w:noProof/>
          <w:szCs w:val="22"/>
          <w:lang w:eastAsia="fr-FR"/>
        </w:rPr>
      </w:pPr>
      <w:hyperlink w:anchor="_Toc204705711" w:history="1">
        <w:r w:rsidR="00BE2292" w:rsidRPr="00FB24CC">
          <w:rPr>
            <w:rStyle w:val="Lienhypertexte"/>
            <w:rFonts w:cs="Times New Roman"/>
            <w:b/>
            <w:noProof/>
          </w:rPr>
          <w:t>3.</w:t>
        </w:r>
        <w:r w:rsidR="00BE2292">
          <w:rPr>
            <w:rFonts w:asciiTheme="minorHAnsi" w:eastAsiaTheme="minorEastAsia" w:hAnsiTheme="minorHAnsi"/>
            <w:noProof/>
            <w:szCs w:val="22"/>
            <w:lang w:eastAsia="fr-FR"/>
          </w:rPr>
          <w:tab/>
        </w:r>
        <w:r w:rsidR="00BE2292" w:rsidRPr="00FB24CC">
          <w:rPr>
            <w:rStyle w:val="Lienhypertexte"/>
            <w:rFonts w:cs="Times New Roman"/>
            <w:noProof/>
          </w:rPr>
          <w:t>TYPE DE CONSULTATION</w:t>
        </w:r>
        <w:r w:rsidR="00BE2292">
          <w:rPr>
            <w:noProof/>
            <w:webHidden/>
          </w:rPr>
          <w:tab/>
        </w:r>
        <w:r w:rsidR="00BE2292">
          <w:rPr>
            <w:noProof/>
            <w:webHidden/>
          </w:rPr>
          <w:fldChar w:fldCharType="begin"/>
        </w:r>
        <w:r w:rsidR="00BE2292">
          <w:rPr>
            <w:noProof/>
            <w:webHidden/>
          </w:rPr>
          <w:instrText xml:space="preserve"> PAGEREF _Toc204705711 \h </w:instrText>
        </w:r>
        <w:r w:rsidR="00BE2292">
          <w:rPr>
            <w:noProof/>
            <w:webHidden/>
          </w:rPr>
        </w:r>
        <w:r w:rsidR="00BE2292">
          <w:rPr>
            <w:noProof/>
            <w:webHidden/>
          </w:rPr>
          <w:fldChar w:fldCharType="separate"/>
        </w:r>
        <w:r w:rsidR="00BE2292">
          <w:rPr>
            <w:noProof/>
            <w:webHidden/>
          </w:rPr>
          <w:t>4</w:t>
        </w:r>
        <w:r w:rsidR="00BE2292">
          <w:rPr>
            <w:noProof/>
            <w:webHidden/>
          </w:rPr>
          <w:fldChar w:fldCharType="end"/>
        </w:r>
      </w:hyperlink>
    </w:p>
    <w:p w14:paraId="5B81CAF8" w14:textId="5F39D389" w:rsidR="00BE2292" w:rsidRDefault="00E33B98">
      <w:pPr>
        <w:pStyle w:val="TM1"/>
        <w:tabs>
          <w:tab w:val="left" w:pos="480"/>
          <w:tab w:val="right" w:leader="dot" w:pos="9062"/>
        </w:tabs>
        <w:rPr>
          <w:rFonts w:asciiTheme="minorHAnsi" w:eastAsiaTheme="minorEastAsia" w:hAnsiTheme="minorHAnsi"/>
          <w:noProof/>
          <w:szCs w:val="22"/>
          <w:lang w:eastAsia="fr-FR"/>
        </w:rPr>
      </w:pPr>
      <w:hyperlink w:anchor="_Toc204705712" w:history="1">
        <w:r w:rsidR="00BE2292" w:rsidRPr="00FB24CC">
          <w:rPr>
            <w:rStyle w:val="Lienhypertexte"/>
            <w:rFonts w:cs="Times New Roman"/>
            <w:b/>
            <w:noProof/>
          </w:rPr>
          <w:t>4.</w:t>
        </w:r>
        <w:r w:rsidR="00BE2292">
          <w:rPr>
            <w:rFonts w:asciiTheme="minorHAnsi" w:eastAsiaTheme="minorEastAsia" w:hAnsiTheme="minorHAnsi"/>
            <w:noProof/>
            <w:szCs w:val="22"/>
            <w:lang w:eastAsia="fr-FR"/>
          </w:rPr>
          <w:tab/>
        </w:r>
        <w:r w:rsidR="00BE2292" w:rsidRPr="00FB24CC">
          <w:rPr>
            <w:rStyle w:val="Lienhypertexte"/>
            <w:rFonts w:cs="Times New Roman"/>
            <w:noProof/>
          </w:rPr>
          <w:t>DÉCOMPOSITION EN LOTS</w:t>
        </w:r>
        <w:r w:rsidR="00BE2292">
          <w:rPr>
            <w:noProof/>
            <w:webHidden/>
          </w:rPr>
          <w:tab/>
        </w:r>
        <w:r w:rsidR="00BE2292">
          <w:rPr>
            <w:noProof/>
            <w:webHidden/>
          </w:rPr>
          <w:fldChar w:fldCharType="begin"/>
        </w:r>
        <w:r w:rsidR="00BE2292">
          <w:rPr>
            <w:noProof/>
            <w:webHidden/>
          </w:rPr>
          <w:instrText xml:space="preserve"> PAGEREF _Toc204705712 \h </w:instrText>
        </w:r>
        <w:r w:rsidR="00BE2292">
          <w:rPr>
            <w:noProof/>
            <w:webHidden/>
          </w:rPr>
        </w:r>
        <w:r w:rsidR="00BE2292">
          <w:rPr>
            <w:noProof/>
            <w:webHidden/>
          </w:rPr>
          <w:fldChar w:fldCharType="separate"/>
        </w:r>
        <w:r w:rsidR="00BE2292">
          <w:rPr>
            <w:noProof/>
            <w:webHidden/>
          </w:rPr>
          <w:t>4</w:t>
        </w:r>
        <w:r w:rsidR="00BE2292">
          <w:rPr>
            <w:noProof/>
            <w:webHidden/>
          </w:rPr>
          <w:fldChar w:fldCharType="end"/>
        </w:r>
      </w:hyperlink>
    </w:p>
    <w:p w14:paraId="1D547944" w14:textId="4BF493F3" w:rsidR="00BE2292" w:rsidRDefault="00E33B98">
      <w:pPr>
        <w:pStyle w:val="TM1"/>
        <w:tabs>
          <w:tab w:val="left" w:pos="480"/>
          <w:tab w:val="right" w:leader="dot" w:pos="9062"/>
        </w:tabs>
        <w:rPr>
          <w:rFonts w:asciiTheme="minorHAnsi" w:eastAsiaTheme="minorEastAsia" w:hAnsiTheme="minorHAnsi"/>
          <w:noProof/>
          <w:szCs w:val="22"/>
          <w:lang w:eastAsia="fr-FR"/>
        </w:rPr>
      </w:pPr>
      <w:hyperlink w:anchor="_Toc204705713" w:history="1">
        <w:r w:rsidR="00BE2292" w:rsidRPr="00FB24CC">
          <w:rPr>
            <w:rStyle w:val="Lienhypertexte"/>
            <w:rFonts w:cs="Times New Roman"/>
            <w:b/>
            <w:noProof/>
          </w:rPr>
          <w:t>5.</w:t>
        </w:r>
        <w:r w:rsidR="00BE2292">
          <w:rPr>
            <w:rFonts w:asciiTheme="minorHAnsi" w:eastAsiaTheme="minorEastAsia" w:hAnsiTheme="minorHAnsi"/>
            <w:noProof/>
            <w:szCs w:val="22"/>
            <w:lang w:eastAsia="fr-FR"/>
          </w:rPr>
          <w:tab/>
        </w:r>
        <w:r w:rsidR="00BE2292" w:rsidRPr="00FB24CC">
          <w:rPr>
            <w:rStyle w:val="Lienhypertexte"/>
            <w:rFonts w:cs="Times New Roman"/>
            <w:noProof/>
          </w:rPr>
          <w:t>DURÉE DU MARCHÉ</w:t>
        </w:r>
        <w:r w:rsidR="00BE2292">
          <w:rPr>
            <w:noProof/>
            <w:webHidden/>
          </w:rPr>
          <w:tab/>
        </w:r>
        <w:r w:rsidR="00BE2292">
          <w:rPr>
            <w:noProof/>
            <w:webHidden/>
          </w:rPr>
          <w:fldChar w:fldCharType="begin"/>
        </w:r>
        <w:r w:rsidR="00BE2292">
          <w:rPr>
            <w:noProof/>
            <w:webHidden/>
          </w:rPr>
          <w:instrText xml:space="preserve"> PAGEREF _Toc204705713 \h </w:instrText>
        </w:r>
        <w:r w:rsidR="00BE2292">
          <w:rPr>
            <w:noProof/>
            <w:webHidden/>
          </w:rPr>
        </w:r>
        <w:r w:rsidR="00BE2292">
          <w:rPr>
            <w:noProof/>
            <w:webHidden/>
          </w:rPr>
          <w:fldChar w:fldCharType="separate"/>
        </w:r>
        <w:r w:rsidR="00BE2292">
          <w:rPr>
            <w:noProof/>
            <w:webHidden/>
          </w:rPr>
          <w:t>4</w:t>
        </w:r>
        <w:r w:rsidR="00BE2292">
          <w:rPr>
            <w:noProof/>
            <w:webHidden/>
          </w:rPr>
          <w:fldChar w:fldCharType="end"/>
        </w:r>
      </w:hyperlink>
    </w:p>
    <w:p w14:paraId="4CBCF221" w14:textId="3239FF89" w:rsidR="00BE2292" w:rsidRDefault="00E33B98">
      <w:pPr>
        <w:pStyle w:val="TM1"/>
        <w:tabs>
          <w:tab w:val="left" w:pos="480"/>
          <w:tab w:val="right" w:leader="dot" w:pos="9062"/>
        </w:tabs>
        <w:rPr>
          <w:rFonts w:asciiTheme="minorHAnsi" w:eastAsiaTheme="minorEastAsia" w:hAnsiTheme="minorHAnsi"/>
          <w:noProof/>
          <w:szCs w:val="22"/>
          <w:lang w:eastAsia="fr-FR"/>
        </w:rPr>
      </w:pPr>
      <w:hyperlink w:anchor="_Toc204705714" w:history="1">
        <w:r w:rsidR="00BE2292" w:rsidRPr="00FB24CC">
          <w:rPr>
            <w:rStyle w:val="Lienhypertexte"/>
            <w:rFonts w:cs="Times New Roman"/>
            <w:b/>
            <w:noProof/>
          </w:rPr>
          <w:t>6.</w:t>
        </w:r>
        <w:r w:rsidR="00BE2292">
          <w:rPr>
            <w:rFonts w:asciiTheme="minorHAnsi" w:eastAsiaTheme="minorEastAsia" w:hAnsiTheme="minorHAnsi"/>
            <w:noProof/>
            <w:szCs w:val="22"/>
            <w:lang w:eastAsia="fr-FR"/>
          </w:rPr>
          <w:tab/>
        </w:r>
        <w:r w:rsidR="00BE2292" w:rsidRPr="00FB24CC">
          <w:rPr>
            <w:rStyle w:val="Lienhypertexte"/>
            <w:rFonts w:cs="Times New Roman"/>
            <w:noProof/>
          </w:rPr>
          <w:t>DÉLAI DE VALIDITÉ DES OFFRES</w:t>
        </w:r>
        <w:r w:rsidR="00BE2292">
          <w:rPr>
            <w:noProof/>
            <w:webHidden/>
          </w:rPr>
          <w:tab/>
        </w:r>
        <w:r w:rsidR="00BE2292">
          <w:rPr>
            <w:noProof/>
            <w:webHidden/>
          </w:rPr>
          <w:fldChar w:fldCharType="begin"/>
        </w:r>
        <w:r w:rsidR="00BE2292">
          <w:rPr>
            <w:noProof/>
            <w:webHidden/>
          </w:rPr>
          <w:instrText xml:space="preserve"> PAGEREF _Toc204705714 \h </w:instrText>
        </w:r>
        <w:r w:rsidR="00BE2292">
          <w:rPr>
            <w:noProof/>
            <w:webHidden/>
          </w:rPr>
        </w:r>
        <w:r w:rsidR="00BE2292">
          <w:rPr>
            <w:noProof/>
            <w:webHidden/>
          </w:rPr>
          <w:fldChar w:fldCharType="separate"/>
        </w:r>
        <w:r w:rsidR="00BE2292">
          <w:rPr>
            <w:noProof/>
            <w:webHidden/>
          </w:rPr>
          <w:t>4</w:t>
        </w:r>
        <w:r w:rsidR="00BE2292">
          <w:rPr>
            <w:noProof/>
            <w:webHidden/>
          </w:rPr>
          <w:fldChar w:fldCharType="end"/>
        </w:r>
      </w:hyperlink>
    </w:p>
    <w:p w14:paraId="07A1C052" w14:textId="14E60570" w:rsidR="00BE2292" w:rsidRDefault="00E33B98">
      <w:pPr>
        <w:pStyle w:val="TM1"/>
        <w:tabs>
          <w:tab w:val="left" w:pos="480"/>
          <w:tab w:val="right" w:leader="dot" w:pos="9062"/>
        </w:tabs>
        <w:rPr>
          <w:rFonts w:asciiTheme="minorHAnsi" w:eastAsiaTheme="minorEastAsia" w:hAnsiTheme="minorHAnsi"/>
          <w:noProof/>
          <w:szCs w:val="22"/>
          <w:lang w:eastAsia="fr-FR"/>
        </w:rPr>
      </w:pPr>
      <w:hyperlink w:anchor="_Toc204705715" w:history="1">
        <w:r w:rsidR="00BE2292" w:rsidRPr="00FB24CC">
          <w:rPr>
            <w:rStyle w:val="Lienhypertexte"/>
            <w:rFonts w:cs="Times New Roman"/>
            <w:b/>
            <w:noProof/>
          </w:rPr>
          <w:t>7.</w:t>
        </w:r>
        <w:r w:rsidR="00BE2292">
          <w:rPr>
            <w:rFonts w:asciiTheme="minorHAnsi" w:eastAsiaTheme="minorEastAsia" w:hAnsiTheme="minorHAnsi"/>
            <w:noProof/>
            <w:szCs w:val="22"/>
            <w:lang w:eastAsia="fr-FR"/>
          </w:rPr>
          <w:tab/>
        </w:r>
        <w:r w:rsidR="00BE2292" w:rsidRPr="00FB24CC">
          <w:rPr>
            <w:rStyle w:val="Lienhypertexte"/>
            <w:rFonts w:cs="Times New Roman"/>
            <w:noProof/>
          </w:rPr>
          <w:t>PRÉSENTATION DES PROPOSITIONS</w:t>
        </w:r>
        <w:r w:rsidR="00BE2292">
          <w:rPr>
            <w:noProof/>
            <w:webHidden/>
          </w:rPr>
          <w:tab/>
        </w:r>
        <w:r w:rsidR="00BE2292">
          <w:rPr>
            <w:noProof/>
            <w:webHidden/>
          </w:rPr>
          <w:fldChar w:fldCharType="begin"/>
        </w:r>
        <w:r w:rsidR="00BE2292">
          <w:rPr>
            <w:noProof/>
            <w:webHidden/>
          </w:rPr>
          <w:instrText xml:space="preserve"> PAGEREF _Toc204705715 \h </w:instrText>
        </w:r>
        <w:r w:rsidR="00BE2292">
          <w:rPr>
            <w:noProof/>
            <w:webHidden/>
          </w:rPr>
        </w:r>
        <w:r w:rsidR="00BE2292">
          <w:rPr>
            <w:noProof/>
            <w:webHidden/>
          </w:rPr>
          <w:fldChar w:fldCharType="separate"/>
        </w:r>
        <w:r w:rsidR="00BE2292">
          <w:rPr>
            <w:noProof/>
            <w:webHidden/>
          </w:rPr>
          <w:t>5</w:t>
        </w:r>
        <w:r w:rsidR="00BE2292">
          <w:rPr>
            <w:noProof/>
            <w:webHidden/>
          </w:rPr>
          <w:fldChar w:fldCharType="end"/>
        </w:r>
      </w:hyperlink>
    </w:p>
    <w:p w14:paraId="635BC594" w14:textId="5AF9748D" w:rsidR="00BE2292" w:rsidRDefault="00E33B98">
      <w:pPr>
        <w:pStyle w:val="TM2"/>
        <w:tabs>
          <w:tab w:val="left" w:pos="880"/>
          <w:tab w:val="right" w:leader="dot" w:pos="9062"/>
        </w:tabs>
        <w:rPr>
          <w:rFonts w:asciiTheme="minorHAnsi" w:eastAsiaTheme="minorEastAsia" w:hAnsiTheme="minorHAnsi"/>
          <w:noProof/>
          <w:szCs w:val="22"/>
          <w:lang w:eastAsia="fr-FR"/>
        </w:rPr>
      </w:pPr>
      <w:hyperlink w:anchor="_Toc204705716" w:history="1">
        <w:r w:rsidR="00BE2292" w:rsidRPr="00FB24CC">
          <w:rPr>
            <w:rStyle w:val="Lienhypertexte"/>
            <w:b/>
            <w:i/>
            <w:noProof/>
          </w:rPr>
          <w:t>7.1.</w:t>
        </w:r>
        <w:r w:rsidR="00BE2292">
          <w:rPr>
            <w:rFonts w:asciiTheme="minorHAnsi" w:eastAsiaTheme="minorEastAsia" w:hAnsiTheme="minorHAnsi"/>
            <w:noProof/>
            <w:szCs w:val="22"/>
            <w:lang w:eastAsia="fr-FR"/>
          </w:rPr>
          <w:tab/>
        </w:r>
        <w:r w:rsidR="00BE2292" w:rsidRPr="00FB24CC">
          <w:rPr>
            <w:rStyle w:val="Lienhypertexte"/>
            <w:noProof/>
          </w:rPr>
          <w:t>Modalités de présentation des candidatures et des offres</w:t>
        </w:r>
        <w:r w:rsidR="00BE2292">
          <w:rPr>
            <w:noProof/>
            <w:webHidden/>
          </w:rPr>
          <w:tab/>
        </w:r>
        <w:r w:rsidR="00BE2292">
          <w:rPr>
            <w:noProof/>
            <w:webHidden/>
          </w:rPr>
          <w:fldChar w:fldCharType="begin"/>
        </w:r>
        <w:r w:rsidR="00BE2292">
          <w:rPr>
            <w:noProof/>
            <w:webHidden/>
          </w:rPr>
          <w:instrText xml:space="preserve"> PAGEREF _Toc204705716 \h </w:instrText>
        </w:r>
        <w:r w:rsidR="00BE2292">
          <w:rPr>
            <w:noProof/>
            <w:webHidden/>
          </w:rPr>
        </w:r>
        <w:r w:rsidR="00BE2292">
          <w:rPr>
            <w:noProof/>
            <w:webHidden/>
          </w:rPr>
          <w:fldChar w:fldCharType="separate"/>
        </w:r>
        <w:r w:rsidR="00BE2292">
          <w:rPr>
            <w:noProof/>
            <w:webHidden/>
          </w:rPr>
          <w:t>5</w:t>
        </w:r>
        <w:r w:rsidR="00BE2292">
          <w:rPr>
            <w:noProof/>
            <w:webHidden/>
          </w:rPr>
          <w:fldChar w:fldCharType="end"/>
        </w:r>
      </w:hyperlink>
    </w:p>
    <w:p w14:paraId="52B7BD05" w14:textId="01E51784" w:rsidR="00BE2292" w:rsidRDefault="00E33B98">
      <w:pPr>
        <w:pStyle w:val="TM3"/>
        <w:tabs>
          <w:tab w:val="left" w:pos="1320"/>
          <w:tab w:val="right" w:leader="dot" w:pos="9062"/>
        </w:tabs>
        <w:rPr>
          <w:rFonts w:asciiTheme="minorHAnsi" w:eastAsiaTheme="minorEastAsia" w:hAnsiTheme="minorHAnsi"/>
          <w:noProof/>
          <w:szCs w:val="22"/>
          <w:lang w:eastAsia="fr-FR"/>
        </w:rPr>
      </w:pPr>
      <w:hyperlink w:anchor="_Toc204705717" w:history="1">
        <w:r w:rsidR="00BE2292" w:rsidRPr="00FB24CC">
          <w:rPr>
            <w:rStyle w:val="Lienhypertexte"/>
            <w:b/>
            <w:noProof/>
          </w:rPr>
          <w:t>7.1.1.</w:t>
        </w:r>
        <w:r w:rsidR="00BE2292">
          <w:rPr>
            <w:rFonts w:asciiTheme="minorHAnsi" w:eastAsiaTheme="minorEastAsia" w:hAnsiTheme="minorHAnsi"/>
            <w:noProof/>
            <w:szCs w:val="22"/>
            <w:lang w:eastAsia="fr-FR"/>
          </w:rPr>
          <w:tab/>
        </w:r>
        <w:r w:rsidR="00BE2292" w:rsidRPr="00FB24CC">
          <w:rPr>
            <w:rStyle w:val="Lienhypertexte"/>
            <w:noProof/>
          </w:rPr>
          <w:t>Pour la partie « candidature »</w:t>
        </w:r>
        <w:r w:rsidR="00BE2292">
          <w:rPr>
            <w:noProof/>
            <w:webHidden/>
          </w:rPr>
          <w:tab/>
        </w:r>
        <w:r w:rsidR="00BE2292">
          <w:rPr>
            <w:noProof/>
            <w:webHidden/>
          </w:rPr>
          <w:fldChar w:fldCharType="begin"/>
        </w:r>
        <w:r w:rsidR="00BE2292">
          <w:rPr>
            <w:noProof/>
            <w:webHidden/>
          </w:rPr>
          <w:instrText xml:space="preserve"> PAGEREF _Toc204705717 \h </w:instrText>
        </w:r>
        <w:r w:rsidR="00BE2292">
          <w:rPr>
            <w:noProof/>
            <w:webHidden/>
          </w:rPr>
        </w:r>
        <w:r w:rsidR="00BE2292">
          <w:rPr>
            <w:noProof/>
            <w:webHidden/>
          </w:rPr>
          <w:fldChar w:fldCharType="separate"/>
        </w:r>
        <w:r w:rsidR="00BE2292">
          <w:rPr>
            <w:noProof/>
            <w:webHidden/>
          </w:rPr>
          <w:t>5</w:t>
        </w:r>
        <w:r w:rsidR="00BE2292">
          <w:rPr>
            <w:noProof/>
            <w:webHidden/>
          </w:rPr>
          <w:fldChar w:fldCharType="end"/>
        </w:r>
      </w:hyperlink>
    </w:p>
    <w:p w14:paraId="6DDB4520" w14:textId="1AEB1ECF" w:rsidR="00BE2292" w:rsidRDefault="00E33B98">
      <w:pPr>
        <w:pStyle w:val="TM3"/>
        <w:tabs>
          <w:tab w:val="left" w:pos="1320"/>
          <w:tab w:val="right" w:leader="dot" w:pos="9062"/>
        </w:tabs>
        <w:rPr>
          <w:rFonts w:asciiTheme="minorHAnsi" w:eastAsiaTheme="minorEastAsia" w:hAnsiTheme="minorHAnsi"/>
          <w:noProof/>
          <w:szCs w:val="22"/>
          <w:lang w:eastAsia="fr-FR"/>
        </w:rPr>
      </w:pPr>
      <w:hyperlink w:anchor="_Toc204705718" w:history="1">
        <w:r w:rsidR="00BE2292" w:rsidRPr="00FB24CC">
          <w:rPr>
            <w:rStyle w:val="Lienhypertexte"/>
            <w:b/>
            <w:noProof/>
          </w:rPr>
          <w:t>7.1.2.</w:t>
        </w:r>
        <w:r w:rsidR="00BE2292">
          <w:rPr>
            <w:rFonts w:asciiTheme="minorHAnsi" w:eastAsiaTheme="minorEastAsia" w:hAnsiTheme="minorHAnsi"/>
            <w:noProof/>
            <w:szCs w:val="22"/>
            <w:lang w:eastAsia="fr-FR"/>
          </w:rPr>
          <w:tab/>
        </w:r>
        <w:r w:rsidR="00BE2292" w:rsidRPr="00FB24CC">
          <w:rPr>
            <w:rStyle w:val="Lienhypertexte"/>
            <w:noProof/>
          </w:rPr>
          <w:t>– Pour la partie « Offre »</w:t>
        </w:r>
        <w:r w:rsidR="00BE2292">
          <w:rPr>
            <w:noProof/>
            <w:webHidden/>
          </w:rPr>
          <w:tab/>
        </w:r>
        <w:r w:rsidR="00BE2292">
          <w:rPr>
            <w:noProof/>
            <w:webHidden/>
          </w:rPr>
          <w:fldChar w:fldCharType="begin"/>
        </w:r>
        <w:r w:rsidR="00BE2292">
          <w:rPr>
            <w:noProof/>
            <w:webHidden/>
          </w:rPr>
          <w:instrText xml:space="preserve"> PAGEREF _Toc204705718 \h </w:instrText>
        </w:r>
        <w:r w:rsidR="00BE2292">
          <w:rPr>
            <w:noProof/>
            <w:webHidden/>
          </w:rPr>
        </w:r>
        <w:r w:rsidR="00BE2292">
          <w:rPr>
            <w:noProof/>
            <w:webHidden/>
          </w:rPr>
          <w:fldChar w:fldCharType="separate"/>
        </w:r>
        <w:r w:rsidR="00BE2292">
          <w:rPr>
            <w:noProof/>
            <w:webHidden/>
          </w:rPr>
          <w:t>5</w:t>
        </w:r>
        <w:r w:rsidR="00BE2292">
          <w:rPr>
            <w:noProof/>
            <w:webHidden/>
          </w:rPr>
          <w:fldChar w:fldCharType="end"/>
        </w:r>
      </w:hyperlink>
    </w:p>
    <w:p w14:paraId="0FF7D470" w14:textId="3DE1F84A" w:rsidR="00BE2292" w:rsidRDefault="00E33B98">
      <w:pPr>
        <w:pStyle w:val="TM3"/>
        <w:tabs>
          <w:tab w:val="left" w:pos="1320"/>
          <w:tab w:val="right" w:leader="dot" w:pos="9062"/>
        </w:tabs>
        <w:rPr>
          <w:rFonts w:asciiTheme="minorHAnsi" w:eastAsiaTheme="minorEastAsia" w:hAnsiTheme="minorHAnsi"/>
          <w:noProof/>
          <w:szCs w:val="22"/>
          <w:lang w:eastAsia="fr-FR"/>
        </w:rPr>
      </w:pPr>
      <w:hyperlink w:anchor="_Toc204705719" w:history="1">
        <w:r w:rsidR="00BE2292" w:rsidRPr="00FB24CC">
          <w:rPr>
            <w:rStyle w:val="Lienhypertexte"/>
            <w:b/>
            <w:noProof/>
          </w:rPr>
          <w:t>7.1.3.</w:t>
        </w:r>
        <w:r w:rsidR="00BE2292">
          <w:rPr>
            <w:rFonts w:asciiTheme="minorHAnsi" w:eastAsiaTheme="minorEastAsia" w:hAnsiTheme="minorHAnsi"/>
            <w:noProof/>
            <w:szCs w:val="22"/>
            <w:lang w:eastAsia="fr-FR"/>
          </w:rPr>
          <w:tab/>
        </w:r>
        <w:r w:rsidR="00BE2292" w:rsidRPr="00FB24CC">
          <w:rPr>
            <w:rStyle w:val="Lienhypertexte"/>
            <w:noProof/>
          </w:rPr>
          <w:t>Attribution du marché</w:t>
        </w:r>
        <w:r w:rsidR="00BE2292">
          <w:rPr>
            <w:noProof/>
            <w:webHidden/>
          </w:rPr>
          <w:tab/>
        </w:r>
        <w:r w:rsidR="00BE2292">
          <w:rPr>
            <w:noProof/>
            <w:webHidden/>
          </w:rPr>
          <w:fldChar w:fldCharType="begin"/>
        </w:r>
        <w:r w:rsidR="00BE2292">
          <w:rPr>
            <w:noProof/>
            <w:webHidden/>
          </w:rPr>
          <w:instrText xml:space="preserve"> PAGEREF _Toc204705719 \h </w:instrText>
        </w:r>
        <w:r w:rsidR="00BE2292">
          <w:rPr>
            <w:noProof/>
            <w:webHidden/>
          </w:rPr>
        </w:r>
        <w:r w:rsidR="00BE2292">
          <w:rPr>
            <w:noProof/>
            <w:webHidden/>
          </w:rPr>
          <w:fldChar w:fldCharType="separate"/>
        </w:r>
        <w:r w:rsidR="00BE2292">
          <w:rPr>
            <w:noProof/>
            <w:webHidden/>
          </w:rPr>
          <w:t>6</w:t>
        </w:r>
        <w:r w:rsidR="00BE2292">
          <w:rPr>
            <w:noProof/>
            <w:webHidden/>
          </w:rPr>
          <w:fldChar w:fldCharType="end"/>
        </w:r>
      </w:hyperlink>
    </w:p>
    <w:p w14:paraId="319D9140" w14:textId="1A91933C" w:rsidR="00BE2292" w:rsidRDefault="00E33B98">
      <w:pPr>
        <w:pStyle w:val="TM2"/>
        <w:tabs>
          <w:tab w:val="left" w:pos="880"/>
          <w:tab w:val="right" w:leader="dot" w:pos="9062"/>
        </w:tabs>
        <w:rPr>
          <w:rFonts w:asciiTheme="minorHAnsi" w:eastAsiaTheme="minorEastAsia" w:hAnsiTheme="minorHAnsi"/>
          <w:noProof/>
          <w:szCs w:val="22"/>
          <w:lang w:eastAsia="fr-FR"/>
        </w:rPr>
      </w:pPr>
      <w:hyperlink w:anchor="_Toc204705720" w:history="1">
        <w:r w:rsidR="00BE2292" w:rsidRPr="00FB24CC">
          <w:rPr>
            <w:rStyle w:val="Lienhypertexte"/>
            <w:b/>
            <w:i/>
            <w:noProof/>
          </w:rPr>
          <w:t>7.2.</w:t>
        </w:r>
        <w:r w:rsidR="00BE2292">
          <w:rPr>
            <w:rFonts w:asciiTheme="minorHAnsi" w:eastAsiaTheme="minorEastAsia" w:hAnsiTheme="minorHAnsi"/>
            <w:noProof/>
            <w:szCs w:val="22"/>
            <w:lang w:eastAsia="fr-FR"/>
          </w:rPr>
          <w:tab/>
        </w:r>
        <w:r w:rsidR="00BE2292" w:rsidRPr="00FB24CC">
          <w:rPr>
            <w:rStyle w:val="Lienhypertexte"/>
            <w:noProof/>
          </w:rPr>
          <w:t>Transmission et réception des offres</w:t>
        </w:r>
        <w:r w:rsidR="00BE2292">
          <w:rPr>
            <w:noProof/>
            <w:webHidden/>
          </w:rPr>
          <w:tab/>
        </w:r>
        <w:r w:rsidR="00BE2292">
          <w:rPr>
            <w:noProof/>
            <w:webHidden/>
          </w:rPr>
          <w:fldChar w:fldCharType="begin"/>
        </w:r>
        <w:r w:rsidR="00BE2292">
          <w:rPr>
            <w:noProof/>
            <w:webHidden/>
          </w:rPr>
          <w:instrText xml:space="preserve"> PAGEREF _Toc204705720 \h </w:instrText>
        </w:r>
        <w:r w:rsidR="00BE2292">
          <w:rPr>
            <w:noProof/>
            <w:webHidden/>
          </w:rPr>
        </w:r>
        <w:r w:rsidR="00BE2292">
          <w:rPr>
            <w:noProof/>
            <w:webHidden/>
          </w:rPr>
          <w:fldChar w:fldCharType="separate"/>
        </w:r>
        <w:r w:rsidR="00BE2292">
          <w:rPr>
            <w:noProof/>
            <w:webHidden/>
          </w:rPr>
          <w:t>7</w:t>
        </w:r>
        <w:r w:rsidR="00BE2292">
          <w:rPr>
            <w:noProof/>
            <w:webHidden/>
          </w:rPr>
          <w:fldChar w:fldCharType="end"/>
        </w:r>
      </w:hyperlink>
    </w:p>
    <w:p w14:paraId="04D9FF73" w14:textId="793105C8" w:rsidR="00BE2292" w:rsidRDefault="00E33B98">
      <w:pPr>
        <w:pStyle w:val="TM3"/>
        <w:tabs>
          <w:tab w:val="left" w:pos="1320"/>
          <w:tab w:val="right" w:leader="dot" w:pos="9062"/>
        </w:tabs>
        <w:rPr>
          <w:rFonts w:asciiTheme="minorHAnsi" w:eastAsiaTheme="minorEastAsia" w:hAnsiTheme="minorHAnsi"/>
          <w:noProof/>
          <w:szCs w:val="22"/>
          <w:lang w:eastAsia="fr-FR"/>
        </w:rPr>
      </w:pPr>
      <w:hyperlink w:anchor="_Toc204705721" w:history="1">
        <w:r w:rsidR="00BE2292" w:rsidRPr="00FB24CC">
          <w:rPr>
            <w:rStyle w:val="Lienhypertexte"/>
            <w:b/>
            <w:noProof/>
          </w:rPr>
          <w:t>7.2.1.</w:t>
        </w:r>
        <w:r w:rsidR="00BE2292">
          <w:rPr>
            <w:rFonts w:asciiTheme="minorHAnsi" w:eastAsiaTheme="minorEastAsia" w:hAnsiTheme="minorHAnsi"/>
            <w:noProof/>
            <w:szCs w:val="22"/>
            <w:lang w:eastAsia="fr-FR"/>
          </w:rPr>
          <w:tab/>
        </w:r>
        <w:r w:rsidR="00BE2292" w:rsidRPr="00FB24CC">
          <w:rPr>
            <w:rStyle w:val="Lienhypertexte"/>
            <w:bCs/>
            <w:iCs/>
            <w:noProof/>
          </w:rPr>
          <w:t>Transmission</w:t>
        </w:r>
        <w:r w:rsidR="00BE2292" w:rsidRPr="00FB24CC">
          <w:rPr>
            <w:rStyle w:val="Lienhypertexte"/>
            <w:noProof/>
          </w:rPr>
          <w:t xml:space="preserve"> électronique dématérialisée obligatoire</w:t>
        </w:r>
        <w:r w:rsidR="00BE2292">
          <w:rPr>
            <w:noProof/>
            <w:webHidden/>
          </w:rPr>
          <w:tab/>
        </w:r>
        <w:r w:rsidR="00BE2292">
          <w:rPr>
            <w:noProof/>
            <w:webHidden/>
          </w:rPr>
          <w:fldChar w:fldCharType="begin"/>
        </w:r>
        <w:r w:rsidR="00BE2292">
          <w:rPr>
            <w:noProof/>
            <w:webHidden/>
          </w:rPr>
          <w:instrText xml:space="preserve"> PAGEREF _Toc204705721 \h </w:instrText>
        </w:r>
        <w:r w:rsidR="00BE2292">
          <w:rPr>
            <w:noProof/>
            <w:webHidden/>
          </w:rPr>
        </w:r>
        <w:r w:rsidR="00BE2292">
          <w:rPr>
            <w:noProof/>
            <w:webHidden/>
          </w:rPr>
          <w:fldChar w:fldCharType="separate"/>
        </w:r>
        <w:r w:rsidR="00BE2292">
          <w:rPr>
            <w:noProof/>
            <w:webHidden/>
          </w:rPr>
          <w:t>7</w:t>
        </w:r>
        <w:r w:rsidR="00BE2292">
          <w:rPr>
            <w:noProof/>
            <w:webHidden/>
          </w:rPr>
          <w:fldChar w:fldCharType="end"/>
        </w:r>
      </w:hyperlink>
    </w:p>
    <w:p w14:paraId="3A297EEC" w14:textId="3F91CAAF" w:rsidR="00BE2292" w:rsidRDefault="00E33B98">
      <w:pPr>
        <w:pStyle w:val="TM3"/>
        <w:tabs>
          <w:tab w:val="left" w:pos="1320"/>
          <w:tab w:val="right" w:leader="dot" w:pos="9062"/>
        </w:tabs>
        <w:rPr>
          <w:rFonts w:asciiTheme="minorHAnsi" w:eastAsiaTheme="minorEastAsia" w:hAnsiTheme="minorHAnsi"/>
          <w:noProof/>
          <w:szCs w:val="22"/>
          <w:lang w:eastAsia="fr-FR"/>
        </w:rPr>
      </w:pPr>
      <w:hyperlink w:anchor="_Toc204705722" w:history="1">
        <w:r w:rsidR="00BE2292" w:rsidRPr="00FB24CC">
          <w:rPr>
            <w:rStyle w:val="Lienhypertexte"/>
            <w:b/>
            <w:noProof/>
          </w:rPr>
          <w:t>7.2.2.</w:t>
        </w:r>
        <w:r w:rsidR="00BE2292">
          <w:rPr>
            <w:rFonts w:asciiTheme="minorHAnsi" w:eastAsiaTheme="minorEastAsia" w:hAnsiTheme="minorHAnsi"/>
            <w:noProof/>
            <w:szCs w:val="22"/>
            <w:lang w:eastAsia="fr-FR"/>
          </w:rPr>
          <w:tab/>
        </w:r>
        <w:r w:rsidR="00BE2292" w:rsidRPr="00FB24CC">
          <w:rPr>
            <w:rStyle w:val="Lienhypertexte"/>
            <w:noProof/>
          </w:rPr>
          <w:t>Copie de sauvegarde - non obligatoire</w:t>
        </w:r>
        <w:r w:rsidR="00BE2292">
          <w:rPr>
            <w:noProof/>
            <w:webHidden/>
          </w:rPr>
          <w:tab/>
        </w:r>
        <w:r w:rsidR="00BE2292">
          <w:rPr>
            <w:noProof/>
            <w:webHidden/>
          </w:rPr>
          <w:fldChar w:fldCharType="begin"/>
        </w:r>
        <w:r w:rsidR="00BE2292">
          <w:rPr>
            <w:noProof/>
            <w:webHidden/>
          </w:rPr>
          <w:instrText xml:space="preserve"> PAGEREF _Toc204705722 \h </w:instrText>
        </w:r>
        <w:r w:rsidR="00BE2292">
          <w:rPr>
            <w:noProof/>
            <w:webHidden/>
          </w:rPr>
        </w:r>
        <w:r w:rsidR="00BE2292">
          <w:rPr>
            <w:noProof/>
            <w:webHidden/>
          </w:rPr>
          <w:fldChar w:fldCharType="separate"/>
        </w:r>
        <w:r w:rsidR="00BE2292">
          <w:rPr>
            <w:noProof/>
            <w:webHidden/>
          </w:rPr>
          <w:t>8</w:t>
        </w:r>
        <w:r w:rsidR="00BE2292">
          <w:rPr>
            <w:noProof/>
            <w:webHidden/>
          </w:rPr>
          <w:fldChar w:fldCharType="end"/>
        </w:r>
      </w:hyperlink>
    </w:p>
    <w:p w14:paraId="64F6FAA6" w14:textId="3FC9ECE7" w:rsidR="00BE2292" w:rsidRDefault="00E33B98">
      <w:pPr>
        <w:pStyle w:val="TM1"/>
        <w:tabs>
          <w:tab w:val="left" w:pos="480"/>
          <w:tab w:val="right" w:leader="dot" w:pos="9062"/>
        </w:tabs>
        <w:rPr>
          <w:rFonts w:asciiTheme="minorHAnsi" w:eastAsiaTheme="minorEastAsia" w:hAnsiTheme="minorHAnsi"/>
          <w:noProof/>
          <w:szCs w:val="22"/>
          <w:lang w:eastAsia="fr-FR"/>
        </w:rPr>
      </w:pPr>
      <w:hyperlink w:anchor="_Toc204705723" w:history="1">
        <w:r w:rsidR="00BE2292" w:rsidRPr="00FB24CC">
          <w:rPr>
            <w:rStyle w:val="Lienhypertexte"/>
            <w:rFonts w:cs="Times New Roman"/>
            <w:b/>
            <w:noProof/>
          </w:rPr>
          <w:t>8.</w:t>
        </w:r>
        <w:r w:rsidR="00BE2292">
          <w:rPr>
            <w:rFonts w:asciiTheme="minorHAnsi" w:eastAsiaTheme="minorEastAsia" w:hAnsiTheme="minorHAnsi"/>
            <w:noProof/>
            <w:szCs w:val="22"/>
            <w:lang w:eastAsia="fr-FR"/>
          </w:rPr>
          <w:tab/>
        </w:r>
        <w:r w:rsidR="00BE2292" w:rsidRPr="00FB24CC">
          <w:rPr>
            <w:rStyle w:val="Lienhypertexte"/>
            <w:rFonts w:cs="Times New Roman"/>
            <w:noProof/>
          </w:rPr>
          <w:t>APPRÉCIATION DES CAPACITÉS ET JUGEMENT DES OFFRES</w:t>
        </w:r>
        <w:r w:rsidR="00BE2292">
          <w:rPr>
            <w:noProof/>
            <w:webHidden/>
          </w:rPr>
          <w:tab/>
        </w:r>
        <w:r w:rsidR="00BE2292">
          <w:rPr>
            <w:noProof/>
            <w:webHidden/>
          </w:rPr>
          <w:fldChar w:fldCharType="begin"/>
        </w:r>
        <w:r w:rsidR="00BE2292">
          <w:rPr>
            <w:noProof/>
            <w:webHidden/>
          </w:rPr>
          <w:instrText xml:space="preserve"> PAGEREF _Toc204705723 \h </w:instrText>
        </w:r>
        <w:r w:rsidR="00BE2292">
          <w:rPr>
            <w:noProof/>
            <w:webHidden/>
          </w:rPr>
        </w:r>
        <w:r w:rsidR="00BE2292">
          <w:rPr>
            <w:noProof/>
            <w:webHidden/>
          </w:rPr>
          <w:fldChar w:fldCharType="separate"/>
        </w:r>
        <w:r w:rsidR="00BE2292">
          <w:rPr>
            <w:noProof/>
            <w:webHidden/>
          </w:rPr>
          <w:t>9</w:t>
        </w:r>
        <w:r w:rsidR="00BE2292">
          <w:rPr>
            <w:noProof/>
            <w:webHidden/>
          </w:rPr>
          <w:fldChar w:fldCharType="end"/>
        </w:r>
      </w:hyperlink>
    </w:p>
    <w:p w14:paraId="71FAA71D" w14:textId="60665421" w:rsidR="00BE2292" w:rsidRDefault="00E33B98">
      <w:pPr>
        <w:pStyle w:val="TM2"/>
        <w:tabs>
          <w:tab w:val="left" w:pos="880"/>
          <w:tab w:val="right" w:leader="dot" w:pos="9062"/>
        </w:tabs>
        <w:rPr>
          <w:rFonts w:asciiTheme="minorHAnsi" w:eastAsiaTheme="minorEastAsia" w:hAnsiTheme="minorHAnsi"/>
          <w:noProof/>
          <w:szCs w:val="22"/>
          <w:lang w:eastAsia="fr-FR"/>
        </w:rPr>
      </w:pPr>
      <w:hyperlink w:anchor="_Toc204705724" w:history="1">
        <w:r w:rsidR="00BE2292" w:rsidRPr="00FB24CC">
          <w:rPr>
            <w:rStyle w:val="Lienhypertexte"/>
            <w:b/>
            <w:noProof/>
          </w:rPr>
          <w:t>8.1.</w:t>
        </w:r>
        <w:r w:rsidR="00BE2292">
          <w:rPr>
            <w:rFonts w:asciiTheme="minorHAnsi" w:eastAsiaTheme="minorEastAsia" w:hAnsiTheme="minorHAnsi"/>
            <w:noProof/>
            <w:szCs w:val="22"/>
            <w:lang w:eastAsia="fr-FR"/>
          </w:rPr>
          <w:tab/>
        </w:r>
        <w:r w:rsidR="00BE2292" w:rsidRPr="00FB24CC">
          <w:rPr>
            <w:rStyle w:val="Lienhypertexte"/>
            <w:noProof/>
          </w:rPr>
          <w:t>Appréciation des capacités</w:t>
        </w:r>
        <w:r w:rsidR="00BE2292">
          <w:rPr>
            <w:noProof/>
            <w:webHidden/>
          </w:rPr>
          <w:tab/>
        </w:r>
        <w:r w:rsidR="00BE2292">
          <w:rPr>
            <w:noProof/>
            <w:webHidden/>
          </w:rPr>
          <w:fldChar w:fldCharType="begin"/>
        </w:r>
        <w:r w:rsidR="00BE2292">
          <w:rPr>
            <w:noProof/>
            <w:webHidden/>
          </w:rPr>
          <w:instrText xml:space="preserve"> PAGEREF _Toc204705724 \h </w:instrText>
        </w:r>
        <w:r w:rsidR="00BE2292">
          <w:rPr>
            <w:noProof/>
            <w:webHidden/>
          </w:rPr>
        </w:r>
        <w:r w:rsidR="00BE2292">
          <w:rPr>
            <w:noProof/>
            <w:webHidden/>
          </w:rPr>
          <w:fldChar w:fldCharType="separate"/>
        </w:r>
        <w:r w:rsidR="00BE2292">
          <w:rPr>
            <w:noProof/>
            <w:webHidden/>
          </w:rPr>
          <w:t>9</w:t>
        </w:r>
        <w:r w:rsidR="00BE2292">
          <w:rPr>
            <w:noProof/>
            <w:webHidden/>
          </w:rPr>
          <w:fldChar w:fldCharType="end"/>
        </w:r>
      </w:hyperlink>
    </w:p>
    <w:p w14:paraId="37EA0A8F" w14:textId="054A61CF" w:rsidR="00BE2292" w:rsidRDefault="00E33B98">
      <w:pPr>
        <w:pStyle w:val="TM2"/>
        <w:tabs>
          <w:tab w:val="left" w:pos="880"/>
          <w:tab w:val="right" w:leader="dot" w:pos="9062"/>
        </w:tabs>
        <w:rPr>
          <w:rFonts w:asciiTheme="minorHAnsi" w:eastAsiaTheme="minorEastAsia" w:hAnsiTheme="minorHAnsi"/>
          <w:noProof/>
          <w:szCs w:val="22"/>
          <w:lang w:eastAsia="fr-FR"/>
        </w:rPr>
      </w:pPr>
      <w:hyperlink w:anchor="_Toc204705725" w:history="1">
        <w:r w:rsidR="00BE2292" w:rsidRPr="00FB24CC">
          <w:rPr>
            <w:rStyle w:val="Lienhypertexte"/>
            <w:b/>
            <w:noProof/>
          </w:rPr>
          <w:t>8.2.</w:t>
        </w:r>
        <w:r w:rsidR="00BE2292">
          <w:rPr>
            <w:rFonts w:asciiTheme="minorHAnsi" w:eastAsiaTheme="minorEastAsia" w:hAnsiTheme="minorHAnsi"/>
            <w:noProof/>
            <w:szCs w:val="22"/>
            <w:lang w:eastAsia="fr-FR"/>
          </w:rPr>
          <w:tab/>
        </w:r>
        <w:r w:rsidR="00BE2292" w:rsidRPr="00FB24CC">
          <w:rPr>
            <w:rStyle w:val="Lienhypertexte"/>
            <w:noProof/>
          </w:rPr>
          <w:t>Critères d’attribution</w:t>
        </w:r>
        <w:r w:rsidR="00BE2292">
          <w:rPr>
            <w:noProof/>
            <w:webHidden/>
          </w:rPr>
          <w:tab/>
        </w:r>
        <w:r w:rsidR="00BE2292">
          <w:rPr>
            <w:noProof/>
            <w:webHidden/>
          </w:rPr>
          <w:fldChar w:fldCharType="begin"/>
        </w:r>
        <w:r w:rsidR="00BE2292">
          <w:rPr>
            <w:noProof/>
            <w:webHidden/>
          </w:rPr>
          <w:instrText xml:space="preserve"> PAGEREF _Toc204705725 \h </w:instrText>
        </w:r>
        <w:r w:rsidR="00BE2292">
          <w:rPr>
            <w:noProof/>
            <w:webHidden/>
          </w:rPr>
        </w:r>
        <w:r w:rsidR="00BE2292">
          <w:rPr>
            <w:noProof/>
            <w:webHidden/>
          </w:rPr>
          <w:fldChar w:fldCharType="separate"/>
        </w:r>
        <w:r w:rsidR="00BE2292">
          <w:rPr>
            <w:noProof/>
            <w:webHidden/>
          </w:rPr>
          <w:t>9</w:t>
        </w:r>
        <w:r w:rsidR="00BE2292">
          <w:rPr>
            <w:noProof/>
            <w:webHidden/>
          </w:rPr>
          <w:fldChar w:fldCharType="end"/>
        </w:r>
      </w:hyperlink>
    </w:p>
    <w:p w14:paraId="28A3CFB7" w14:textId="2EE2FA50" w:rsidR="00BE2292" w:rsidRDefault="00E33B98">
      <w:pPr>
        <w:pStyle w:val="TM1"/>
        <w:tabs>
          <w:tab w:val="left" w:pos="480"/>
          <w:tab w:val="right" w:leader="dot" w:pos="9062"/>
        </w:tabs>
        <w:rPr>
          <w:rFonts w:asciiTheme="minorHAnsi" w:eastAsiaTheme="minorEastAsia" w:hAnsiTheme="minorHAnsi"/>
          <w:noProof/>
          <w:szCs w:val="22"/>
          <w:lang w:eastAsia="fr-FR"/>
        </w:rPr>
      </w:pPr>
      <w:hyperlink w:anchor="_Toc204705726" w:history="1">
        <w:r w:rsidR="00BE2292" w:rsidRPr="00FB24CC">
          <w:rPr>
            <w:rStyle w:val="Lienhypertexte"/>
            <w:rFonts w:cs="Times New Roman"/>
            <w:b/>
            <w:noProof/>
          </w:rPr>
          <w:t>9.</w:t>
        </w:r>
        <w:r w:rsidR="00BE2292">
          <w:rPr>
            <w:rFonts w:asciiTheme="minorHAnsi" w:eastAsiaTheme="minorEastAsia" w:hAnsiTheme="minorHAnsi"/>
            <w:noProof/>
            <w:szCs w:val="22"/>
            <w:lang w:eastAsia="fr-FR"/>
          </w:rPr>
          <w:tab/>
        </w:r>
        <w:r w:rsidR="00BE2292" w:rsidRPr="00FB24CC">
          <w:rPr>
            <w:rStyle w:val="Lienhypertexte"/>
            <w:rFonts w:cs="Times New Roman"/>
            <w:noProof/>
          </w:rPr>
          <w:t>NÉGOCIATION</w:t>
        </w:r>
        <w:r w:rsidR="00BE2292">
          <w:rPr>
            <w:noProof/>
            <w:webHidden/>
          </w:rPr>
          <w:tab/>
        </w:r>
        <w:r w:rsidR="00BE2292">
          <w:rPr>
            <w:noProof/>
            <w:webHidden/>
          </w:rPr>
          <w:fldChar w:fldCharType="begin"/>
        </w:r>
        <w:r w:rsidR="00BE2292">
          <w:rPr>
            <w:noProof/>
            <w:webHidden/>
          </w:rPr>
          <w:instrText xml:space="preserve"> PAGEREF _Toc204705726 \h </w:instrText>
        </w:r>
        <w:r w:rsidR="00BE2292">
          <w:rPr>
            <w:noProof/>
            <w:webHidden/>
          </w:rPr>
        </w:r>
        <w:r w:rsidR="00BE2292">
          <w:rPr>
            <w:noProof/>
            <w:webHidden/>
          </w:rPr>
          <w:fldChar w:fldCharType="separate"/>
        </w:r>
        <w:r w:rsidR="00BE2292">
          <w:rPr>
            <w:noProof/>
            <w:webHidden/>
          </w:rPr>
          <w:t>9</w:t>
        </w:r>
        <w:r w:rsidR="00BE2292">
          <w:rPr>
            <w:noProof/>
            <w:webHidden/>
          </w:rPr>
          <w:fldChar w:fldCharType="end"/>
        </w:r>
      </w:hyperlink>
    </w:p>
    <w:p w14:paraId="2F646910" w14:textId="4D2D13AA" w:rsidR="00BE2292" w:rsidRDefault="00E33B98">
      <w:pPr>
        <w:pStyle w:val="TM1"/>
        <w:tabs>
          <w:tab w:val="left" w:pos="660"/>
          <w:tab w:val="right" w:leader="dot" w:pos="9062"/>
        </w:tabs>
        <w:rPr>
          <w:rFonts w:asciiTheme="minorHAnsi" w:eastAsiaTheme="minorEastAsia" w:hAnsiTheme="minorHAnsi"/>
          <w:noProof/>
          <w:szCs w:val="22"/>
          <w:lang w:eastAsia="fr-FR"/>
        </w:rPr>
      </w:pPr>
      <w:hyperlink w:anchor="_Toc204705727" w:history="1">
        <w:r w:rsidR="00BE2292" w:rsidRPr="00FB24CC">
          <w:rPr>
            <w:rStyle w:val="Lienhypertexte"/>
            <w:rFonts w:cs="Times New Roman"/>
            <w:b/>
            <w:noProof/>
          </w:rPr>
          <w:t>10.</w:t>
        </w:r>
        <w:r w:rsidR="00BE2292">
          <w:rPr>
            <w:rFonts w:asciiTheme="minorHAnsi" w:eastAsiaTheme="minorEastAsia" w:hAnsiTheme="minorHAnsi"/>
            <w:noProof/>
            <w:szCs w:val="22"/>
            <w:lang w:eastAsia="fr-FR"/>
          </w:rPr>
          <w:tab/>
        </w:r>
        <w:r w:rsidR="00BE2292" w:rsidRPr="00FB24CC">
          <w:rPr>
            <w:rStyle w:val="Lienhypertexte"/>
            <w:rFonts w:cs="Times New Roman"/>
            <w:noProof/>
          </w:rPr>
          <w:t>MODE DE REGLEMENT</w:t>
        </w:r>
        <w:r w:rsidR="00BE2292">
          <w:rPr>
            <w:noProof/>
            <w:webHidden/>
          </w:rPr>
          <w:tab/>
        </w:r>
        <w:r w:rsidR="00BE2292">
          <w:rPr>
            <w:noProof/>
            <w:webHidden/>
          </w:rPr>
          <w:fldChar w:fldCharType="begin"/>
        </w:r>
        <w:r w:rsidR="00BE2292">
          <w:rPr>
            <w:noProof/>
            <w:webHidden/>
          </w:rPr>
          <w:instrText xml:space="preserve"> PAGEREF _Toc204705727 \h </w:instrText>
        </w:r>
        <w:r w:rsidR="00BE2292">
          <w:rPr>
            <w:noProof/>
            <w:webHidden/>
          </w:rPr>
        </w:r>
        <w:r w:rsidR="00BE2292">
          <w:rPr>
            <w:noProof/>
            <w:webHidden/>
          </w:rPr>
          <w:fldChar w:fldCharType="separate"/>
        </w:r>
        <w:r w:rsidR="00BE2292">
          <w:rPr>
            <w:noProof/>
            <w:webHidden/>
          </w:rPr>
          <w:t>10</w:t>
        </w:r>
        <w:r w:rsidR="00BE2292">
          <w:rPr>
            <w:noProof/>
            <w:webHidden/>
          </w:rPr>
          <w:fldChar w:fldCharType="end"/>
        </w:r>
      </w:hyperlink>
    </w:p>
    <w:p w14:paraId="3A1F4C86" w14:textId="13CCF6BB" w:rsidR="00BE2292" w:rsidRDefault="00E33B98">
      <w:pPr>
        <w:pStyle w:val="TM1"/>
        <w:tabs>
          <w:tab w:val="left" w:pos="660"/>
          <w:tab w:val="right" w:leader="dot" w:pos="9062"/>
        </w:tabs>
        <w:rPr>
          <w:rFonts w:asciiTheme="minorHAnsi" w:eastAsiaTheme="minorEastAsia" w:hAnsiTheme="minorHAnsi"/>
          <w:noProof/>
          <w:szCs w:val="22"/>
          <w:lang w:eastAsia="fr-FR"/>
        </w:rPr>
      </w:pPr>
      <w:hyperlink w:anchor="_Toc204705728" w:history="1">
        <w:r w:rsidR="00BE2292" w:rsidRPr="00FB24CC">
          <w:rPr>
            <w:rStyle w:val="Lienhypertexte"/>
            <w:rFonts w:cs="Times New Roman"/>
            <w:b/>
            <w:noProof/>
          </w:rPr>
          <w:t>11.</w:t>
        </w:r>
        <w:r w:rsidR="00BE2292">
          <w:rPr>
            <w:rFonts w:asciiTheme="minorHAnsi" w:eastAsiaTheme="minorEastAsia" w:hAnsiTheme="minorHAnsi"/>
            <w:noProof/>
            <w:szCs w:val="22"/>
            <w:lang w:eastAsia="fr-FR"/>
          </w:rPr>
          <w:tab/>
        </w:r>
        <w:r w:rsidR="00BE2292" w:rsidRPr="00FB24CC">
          <w:rPr>
            <w:rStyle w:val="Lienhypertexte"/>
            <w:rFonts w:cs="Times New Roman"/>
            <w:noProof/>
          </w:rPr>
          <w:t>MODALITÉS DE NOTIFICATION DU MARCHÉ :</w:t>
        </w:r>
        <w:r w:rsidR="00BE2292">
          <w:rPr>
            <w:noProof/>
            <w:webHidden/>
          </w:rPr>
          <w:tab/>
        </w:r>
        <w:r w:rsidR="00BE2292">
          <w:rPr>
            <w:noProof/>
            <w:webHidden/>
          </w:rPr>
          <w:fldChar w:fldCharType="begin"/>
        </w:r>
        <w:r w:rsidR="00BE2292">
          <w:rPr>
            <w:noProof/>
            <w:webHidden/>
          </w:rPr>
          <w:instrText xml:space="preserve"> PAGEREF _Toc204705728 \h </w:instrText>
        </w:r>
        <w:r w:rsidR="00BE2292">
          <w:rPr>
            <w:noProof/>
            <w:webHidden/>
          </w:rPr>
        </w:r>
        <w:r w:rsidR="00BE2292">
          <w:rPr>
            <w:noProof/>
            <w:webHidden/>
          </w:rPr>
          <w:fldChar w:fldCharType="separate"/>
        </w:r>
        <w:r w:rsidR="00BE2292">
          <w:rPr>
            <w:noProof/>
            <w:webHidden/>
          </w:rPr>
          <w:t>10</w:t>
        </w:r>
        <w:r w:rsidR="00BE2292">
          <w:rPr>
            <w:noProof/>
            <w:webHidden/>
          </w:rPr>
          <w:fldChar w:fldCharType="end"/>
        </w:r>
      </w:hyperlink>
    </w:p>
    <w:p w14:paraId="5DC795FB" w14:textId="64861D53" w:rsidR="00BE2292" w:rsidRDefault="00E33B98">
      <w:pPr>
        <w:pStyle w:val="TM1"/>
        <w:tabs>
          <w:tab w:val="left" w:pos="660"/>
          <w:tab w:val="right" w:leader="dot" w:pos="9062"/>
        </w:tabs>
        <w:rPr>
          <w:rFonts w:asciiTheme="minorHAnsi" w:eastAsiaTheme="minorEastAsia" w:hAnsiTheme="minorHAnsi"/>
          <w:noProof/>
          <w:szCs w:val="22"/>
          <w:lang w:eastAsia="fr-FR"/>
        </w:rPr>
      </w:pPr>
      <w:hyperlink w:anchor="_Toc204705729" w:history="1">
        <w:r w:rsidR="00BE2292" w:rsidRPr="00FB24CC">
          <w:rPr>
            <w:rStyle w:val="Lienhypertexte"/>
            <w:rFonts w:cs="Times New Roman"/>
            <w:b/>
            <w:noProof/>
          </w:rPr>
          <w:t>12.</w:t>
        </w:r>
        <w:r w:rsidR="00BE2292">
          <w:rPr>
            <w:rFonts w:asciiTheme="minorHAnsi" w:eastAsiaTheme="minorEastAsia" w:hAnsiTheme="minorHAnsi"/>
            <w:noProof/>
            <w:szCs w:val="22"/>
            <w:lang w:eastAsia="fr-FR"/>
          </w:rPr>
          <w:tab/>
        </w:r>
        <w:r w:rsidR="00BE2292" w:rsidRPr="00FB24CC">
          <w:rPr>
            <w:rStyle w:val="Lienhypertexte"/>
            <w:rFonts w:cs="Times New Roman"/>
            <w:noProof/>
          </w:rPr>
          <w:t>RENSEIGNEMENTS COMPLEMENTAIRES</w:t>
        </w:r>
        <w:r w:rsidR="00BE2292">
          <w:rPr>
            <w:noProof/>
            <w:webHidden/>
          </w:rPr>
          <w:tab/>
        </w:r>
        <w:r w:rsidR="00BE2292">
          <w:rPr>
            <w:noProof/>
            <w:webHidden/>
          </w:rPr>
          <w:fldChar w:fldCharType="begin"/>
        </w:r>
        <w:r w:rsidR="00BE2292">
          <w:rPr>
            <w:noProof/>
            <w:webHidden/>
          </w:rPr>
          <w:instrText xml:space="preserve"> PAGEREF _Toc204705729 \h </w:instrText>
        </w:r>
        <w:r w:rsidR="00BE2292">
          <w:rPr>
            <w:noProof/>
            <w:webHidden/>
          </w:rPr>
        </w:r>
        <w:r w:rsidR="00BE2292">
          <w:rPr>
            <w:noProof/>
            <w:webHidden/>
          </w:rPr>
          <w:fldChar w:fldCharType="separate"/>
        </w:r>
        <w:r w:rsidR="00BE2292">
          <w:rPr>
            <w:noProof/>
            <w:webHidden/>
          </w:rPr>
          <w:t>10</w:t>
        </w:r>
        <w:r w:rsidR="00BE2292">
          <w:rPr>
            <w:noProof/>
            <w:webHidden/>
          </w:rPr>
          <w:fldChar w:fldCharType="end"/>
        </w:r>
      </w:hyperlink>
    </w:p>
    <w:p w14:paraId="4CD1AE33" w14:textId="04E939DB" w:rsidR="00BE2292" w:rsidRDefault="00E33B98">
      <w:pPr>
        <w:pStyle w:val="TM1"/>
        <w:tabs>
          <w:tab w:val="left" w:pos="660"/>
          <w:tab w:val="right" w:leader="dot" w:pos="9062"/>
        </w:tabs>
        <w:rPr>
          <w:rFonts w:asciiTheme="minorHAnsi" w:eastAsiaTheme="minorEastAsia" w:hAnsiTheme="minorHAnsi"/>
          <w:noProof/>
          <w:szCs w:val="22"/>
          <w:lang w:eastAsia="fr-FR"/>
        </w:rPr>
      </w:pPr>
      <w:hyperlink w:anchor="_Toc204705730" w:history="1">
        <w:r w:rsidR="00BE2292" w:rsidRPr="00FB24CC">
          <w:rPr>
            <w:rStyle w:val="Lienhypertexte"/>
            <w:rFonts w:cs="Times New Roman"/>
            <w:b/>
            <w:noProof/>
          </w:rPr>
          <w:t>13.</w:t>
        </w:r>
        <w:r w:rsidR="00BE2292">
          <w:rPr>
            <w:rFonts w:asciiTheme="minorHAnsi" w:eastAsiaTheme="minorEastAsia" w:hAnsiTheme="minorHAnsi"/>
            <w:noProof/>
            <w:szCs w:val="22"/>
            <w:lang w:eastAsia="fr-FR"/>
          </w:rPr>
          <w:tab/>
        </w:r>
        <w:r w:rsidR="00BE2292" w:rsidRPr="00FB24CC">
          <w:rPr>
            <w:rStyle w:val="Lienhypertexte"/>
            <w:rFonts w:cs="Times New Roman"/>
            <w:noProof/>
          </w:rPr>
          <w:t>CONTENU DU DOSSIER</w:t>
        </w:r>
        <w:r w:rsidR="00BE2292">
          <w:rPr>
            <w:noProof/>
            <w:webHidden/>
          </w:rPr>
          <w:tab/>
        </w:r>
        <w:r w:rsidR="00BE2292">
          <w:rPr>
            <w:noProof/>
            <w:webHidden/>
          </w:rPr>
          <w:fldChar w:fldCharType="begin"/>
        </w:r>
        <w:r w:rsidR="00BE2292">
          <w:rPr>
            <w:noProof/>
            <w:webHidden/>
          </w:rPr>
          <w:instrText xml:space="preserve"> PAGEREF _Toc204705730 \h </w:instrText>
        </w:r>
        <w:r w:rsidR="00BE2292">
          <w:rPr>
            <w:noProof/>
            <w:webHidden/>
          </w:rPr>
        </w:r>
        <w:r w:rsidR="00BE2292">
          <w:rPr>
            <w:noProof/>
            <w:webHidden/>
          </w:rPr>
          <w:fldChar w:fldCharType="separate"/>
        </w:r>
        <w:r w:rsidR="00BE2292">
          <w:rPr>
            <w:noProof/>
            <w:webHidden/>
          </w:rPr>
          <w:t>11</w:t>
        </w:r>
        <w:r w:rsidR="00BE2292">
          <w:rPr>
            <w:noProof/>
            <w:webHidden/>
          </w:rPr>
          <w:fldChar w:fldCharType="end"/>
        </w:r>
      </w:hyperlink>
    </w:p>
    <w:p w14:paraId="71A78214" w14:textId="10348CB0" w:rsidR="003A0C30" w:rsidRPr="0005348F" w:rsidRDefault="00EB0916">
      <w:pPr>
        <w:rPr>
          <w:rFonts w:ascii="AvenirNext LT Pro Cn" w:hAnsi="AvenirNext LT Pro Cn"/>
        </w:rPr>
      </w:pPr>
      <w:r w:rsidRPr="0005348F">
        <w:rPr>
          <w:rFonts w:ascii="AvenirNext LT Pro Cn" w:hAnsi="AvenirNext LT Pro Cn"/>
          <w:b/>
          <w:bCs/>
        </w:rPr>
        <w:fldChar w:fldCharType="end"/>
      </w:r>
    </w:p>
    <w:p w14:paraId="186F08C7" w14:textId="77777777" w:rsidR="0041739A" w:rsidRDefault="0041739A">
      <w:pPr>
        <w:rPr>
          <w:rFonts w:ascii="AvenirNext LT Pro Cn" w:hAnsi="AvenirNext LT Pro Cn"/>
          <w:u w:val="single"/>
        </w:rPr>
      </w:pPr>
    </w:p>
    <w:p w14:paraId="17576310" w14:textId="2AE83891" w:rsidR="0041739A" w:rsidRDefault="0041739A">
      <w:pPr>
        <w:rPr>
          <w:ins w:id="4" w:author="Sandra Fourrier" w:date="2025-07-29T18:24:00Z"/>
          <w:rFonts w:ascii="AvenirNext LT Pro Cn" w:hAnsi="AvenirNext LT Pro Cn"/>
          <w:u w:val="single"/>
        </w:rPr>
      </w:pPr>
    </w:p>
    <w:p w14:paraId="29CED4D7" w14:textId="00AC976C" w:rsidR="00E33B98" w:rsidRDefault="00E33B98">
      <w:pPr>
        <w:rPr>
          <w:ins w:id="5" w:author="Sandra Fourrier" w:date="2025-07-29T18:24:00Z"/>
          <w:rFonts w:ascii="AvenirNext LT Pro Cn" w:hAnsi="AvenirNext LT Pro Cn"/>
          <w:u w:val="single"/>
        </w:rPr>
      </w:pPr>
    </w:p>
    <w:p w14:paraId="7839A8BA" w14:textId="77777777" w:rsidR="00E33B98" w:rsidRDefault="00E33B98">
      <w:pPr>
        <w:rPr>
          <w:rFonts w:ascii="AvenirNext LT Pro Cn" w:hAnsi="AvenirNext LT Pro Cn"/>
          <w:u w:val="single"/>
        </w:rPr>
      </w:pPr>
      <w:bookmarkStart w:id="6" w:name="_GoBack"/>
      <w:bookmarkEnd w:id="6"/>
    </w:p>
    <w:p w14:paraId="42362503" w14:textId="5F749A7C" w:rsidR="009B1727" w:rsidRPr="0005348F" w:rsidRDefault="009B1727">
      <w:pPr>
        <w:rPr>
          <w:rFonts w:ascii="AvenirNext LT Pro Cn" w:hAnsi="AvenirNext LT Pro Cn"/>
        </w:rPr>
      </w:pPr>
      <w:r w:rsidRPr="0005348F">
        <w:rPr>
          <w:rFonts w:ascii="AvenirNext LT Pro Cn" w:hAnsi="AvenirNext LT Pro Cn"/>
          <w:u w:val="single"/>
        </w:rPr>
        <w:lastRenderedPageBreak/>
        <w:t>Administration contractante</w:t>
      </w:r>
      <w:r w:rsidRPr="0005348F">
        <w:rPr>
          <w:rFonts w:ascii="AvenirNext LT Pro Cn" w:hAnsi="AvenirNext LT Pro Cn"/>
        </w:rPr>
        <w:t> :</w:t>
      </w:r>
    </w:p>
    <w:p w14:paraId="3236C5B9" w14:textId="77777777" w:rsidR="009B1727" w:rsidRPr="0005348F" w:rsidRDefault="009B1727">
      <w:pPr>
        <w:rPr>
          <w:rFonts w:ascii="AvenirNext LT Pro Cn" w:hAnsi="AvenirNext LT Pro Cn"/>
        </w:rPr>
      </w:pPr>
    </w:p>
    <w:p w14:paraId="7A4C17AE" w14:textId="77777777" w:rsidR="009D6A42" w:rsidRPr="0005348F" w:rsidRDefault="009B1727" w:rsidP="00AA6300">
      <w:pPr>
        <w:jc w:val="both"/>
        <w:rPr>
          <w:rFonts w:ascii="AvenirNext LT Pro Cn" w:hAnsi="AvenirNext LT Pro Cn"/>
        </w:rPr>
      </w:pPr>
      <w:r w:rsidRPr="0005348F">
        <w:rPr>
          <w:rFonts w:ascii="AvenirNext LT Pro Cn" w:hAnsi="AvenirNext LT Pro Cn"/>
        </w:rPr>
        <w:t xml:space="preserve">INSTITUT NATIONAL DE RECHERCHE </w:t>
      </w:r>
      <w:r w:rsidR="00E92A72" w:rsidRPr="0005348F">
        <w:rPr>
          <w:rFonts w:ascii="AvenirNext LT Pro Cn" w:hAnsi="AvenirNext LT Pro Cn"/>
        </w:rPr>
        <w:t xml:space="preserve">POUR L’AGRICULTURE, L’ALIMENTATION ET L’ENVIRONNEMENT </w:t>
      </w:r>
      <w:r w:rsidR="009D6A42" w:rsidRPr="0005348F">
        <w:rPr>
          <w:rFonts w:ascii="AvenirNext LT Pro Cn" w:hAnsi="AvenirNext LT Pro Cn"/>
        </w:rPr>
        <w:t>(</w:t>
      </w:r>
      <w:r w:rsidR="00E92A72" w:rsidRPr="0005348F">
        <w:rPr>
          <w:rFonts w:ascii="AvenirNext LT Pro Cn" w:hAnsi="AvenirNext LT Pro Cn"/>
        </w:rPr>
        <w:t>INRAE</w:t>
      </w:r>
      <w:r w:rsidR="009D6A42" w:rsidRPr="0005348F">
        <w:rPr>
          <w:rFonts w:ascii="AvenirNext LT Pro Cn" w:hAnsi="AvenirNext LT Pro Cn"/>
        </w:rPr>
        <w:t>)</w:t>
      </w:r>
    </w:p>
    <w:p w14:paraId="1FCB766A" w14:textId="29D64850" w:rsidR="009D6A42" w:rsidRPr="00274551" w:rsidRDefault="005C06E0">
      <w:pPr>
        <w:rPr>
          <w:rFonts w:ascii="AvenirNext LT Pro Cn" w:hAnsi="AvenirNext LT Pro Cn"/>
        </w:rPr>
      </w:pPr>
      <w:r w:rsidRPr="00274551">
        <w:rPr>
          <w:rFonts w:ascii="AvenirNext LT Pro Cn" w:hAnsi="AvenirNext LT Pro Cn"/>
          <w:b/>
        </w:rPr>
        <w:t>Unité</w:t>
      </w:r>
      <w:r w:rsidRPr="00274551">
        <w:rPr>
          <w:rFonts w:ascii="AvenirNext LT Pro Cn" w:hAnsi="AvenirNext LT Pro Cn"/>
        </w:rPr>
        <w:t xml:space="preserve"> </w:t>
      </w:r>
      <w:r w:rsidR="006E5024" w:rsidRPr="00274551">
        <w:rPr>
          <w:rFonts w:ascii="AvenirNext LT Pro Cn" w:hAnsi="AvenirNext LT Pro Cn"/>
        </w:rPr>
        <w:t>Institut de Science des plantes Paris-Saclay (IPS2, UMR1403</w:t>
      </w:r>
      <w:r w:rsidR="00FE260F" w:rsidRPr="00274551">
        <w:rPr>
          <w:rFonts w:ascii="AvenirNext LT Pro Cn" w:hAnsi="AvenirNext LT Pro Cn"/>
        </w:rPr>
        <w:t>)</w:t>
      </w:r>
    </w:p>
    <w:p w14:paraId="5B8A7E3F" w14:textId="4570FF87" w:rsidR="009B1727" w:rsidRPr="00274551" w:rsidRDefault="00FE260F">
      <w:pPr>
        <w:rPr>
          <w:rFonts w:ascii="AvenirNext LT Pro Cn" w:hAnsi="AvenirNext LT Pro Cn"/>
        </w:rPr>
      </w:pPr>
      <w:proofErr w:type="spellStart"/>
      <w:r w:rsidRPr="00274551">
        <w:rPr>
          <w:rFonts w:ascii="AvenirNext LT Pro Cn" w:hAnsi="AvenirNext LT Pro Cn"/>
        </w:rPr>
        <w:t>Batiment</w:t>
      </w:r>
      <w:proofErr w:type="spellEnd"/>
      <w:r w:rsidRPr="00274551">
        <w:rPr>
          <w:rFonts w:ascii="AvenirNext LT Pro Cn" w:hAnsi="AvenirNext LT Pro Cn"/>
        </w:rPr>
        <w:t xml:space="preserve"> 630 – Avenue des Sciences</w:t>
      </w:r>
    </w:p>
    <w:p w14:paraId="6B1A2A80" w14:textId="07DA2FC7" w:rsidR="009B1727" w:rsidRPr="0005348F" w:rsidRDefault="00FE260F">
      <w:pPr>
        <w:rPr>
          <w:rFonts w:ascii="AvenirNext LT Pro Cn" w:hAnsi="AvenirNext LT Pro Cn"/>
          <w:color w:val="ED7D31" w:themeColor="accent2"/>
        </w:rPr>
      </w:pPr>
      <w:r w:rsidRPr="00274551">
        <w:rPr>
          <w:rFonts w:ascii="AvenirNext LT Pro Cn" w:hAnsi="AvenirNext LT Pro Cn"/>
        </w:rPr>
        <w:t xml:space="preserve">91190 </w:t>
      </w:r>
      <w:proofErr w:type="spellStart"/>
      <w:r w:rsidRPr="00274551">
        <w:rPr>
          <w:rFonts w:ascii="AvenirNext LT Pro Cn" w:hAnsi="AvenirNext LT Pro Cn"/>
        </w:rPr>
        <w:t>Gif</w:t>
      </w:r>
      <w:proofErr w:type="spellEnd"/>
      <w:r w:rsidRPr="00274551">
        <w:rPr>
          <w:rFonts w:ascii="AvenirNext LT Pro Cn" w:hAnsi="AvenirNext LT Pro Cn"/>
        </w:rPr>
        <w:t xml:space="preserve"> sur Yvette</w:t>
      </w:r>
    </w:p>
    <w:p w14:paraId="65DD54C1" w14:textId="77777777" w:rsidR="009B1727" w:rsidRPr="0005348F" w:rsidRDefault="009B1727">
      <w:pPr>
        <w:rPr>
          <w:rFonts w:ascii="AvenirNext LT Pro Cn" w:hAnsi="AvenirNext LT Pro Cn"/>
        </w:rPr>
      </w:pPr>
    </w:p>
    <w:p w14:paraId="77094B73" w14:textId="77777777" w:rsidR="00135DAF" w:rsidRPr="0005348F" w:rsidRDefault="00135DAF">
      <w:pPr>
        <w:pStyle w:val="Titre1"/>
        <w:rPr>
          <w:rFonts w:ascii="AvenirNext LT Pro Cn" w:hAnsi="AvenirNext LT Pro Cn" w:cs="Times New Roman"/>
        </w:rPr>
      </w:pPr>
      <w:bookmarkStart w:id="7" w:name="_Toc204705701"/>
      <w:bookmarkStart w:id="8" w:name="_Toc384796591"/>
      <w:r w:rsidRPr="0005348F">
        <w:rPr>
          <w:rFonts w:ascii="AvenirNext LT Pro Cn" w:hAnsi="AvenirNext LT Pro Cn" w:cs="Times New Roman"/>
        </w:rPr>
        <w:t>PRÉAMBULE</w:t>
      </w:r>
      <w:bookmarkEnd w:id="7"/>
      <w:r w:rsidRPr="0005348F">
        <w:rPr>
          <w:rFonts w:ascii="AvenirNext LT Pro Cn" w:hAnsi="AvenirNext LT Pro Cn" w:cs="Times New Roman"/>
        </w:rPr>
        <w:t xml:space="preserve"> </w:t>
      </w:r>
    </w:p>
    <w:p w14:paraId="3AA064BA" w14:textId="77777777" w:rsidR="00135DAF" w:rsidRPr="0005348F" w:rsidRDefault="00135DAF" w:rsidP="00034C98">
      <w:pPr>
        <w:spacing w:before="120"/>
        <w:rPr>
          <w:rFonts w:ascii="AvenirNext LT Pro Cn" w:hAnsi="AvenirNext LT Pro Cn"/>
        </w:rPr>
      </w:pPr>
      <w:r w:rsidRPr="0005348F">
        <w:rPr>
          <w:rFonts w:ascii="AvenirNext LT Pro Cn" w:hAnsi="AvenirNext LT Pro Cn"/>
        </w:rPr>
        <w:t xml:space="preserve">Le présent marché est conclu au terme d'une procédure adaptée (MAPA). </w:t>
      </w:r>
      <w:r w:rsidR="00E647BA" w:rsidRPr="0005348F">
        <w:rPr>
          <w:rFonts w:ascii="AvenirNext LT Pro Cn" w:hAnsi="AvenirNext LT Pro Cn"/>
        </w:rPr>
        <w:t xml:space="preserve">Le marché ne fera l’objet d’une signature par le candidat ainsi que par </w:t>
      </w:r>
      <w:r w:rsidR="00E92A72" w:rsidRPr="0005348F">
        <w:rPr>
          <w:rFonts w:ascii="AvenirNext LT Pro Cn" w:hAnsi="AvenirNext LT Pro Cn"/>
        </w:rPr>
        <w:t>INRAE</w:t>
      </w:r>
      <w:r w:rsidR="00E647BA" w:rsidRPr="0005348F">
        <w:rPr>
          <w:rFonts w:ascii="AvenirNext LT Pro Cn" w:hAnsi="AvenirNext LT Pro Cn"/>
        </w:rPr>
        <w:t xml:space="preserve"> qu’à l’étape de son attribution.</w:t>
      </w:r>
    </w:p>
    <w:p w14:paraId="3645076A" w14:textId="77777777" w:rsidR="008A162C" w:rsidRPr="0005348F" w:rsidRDefault="008A162C" w:rsidP="00E647BA">
      <w:pPr>
        <w:rPr>
          <w:rFonts w:ascii="AvenirNext LT Pro Cn" w:hAnsi="AvenirNext LT Pro Cn"/>
        </w:rPr>
      </w:pPr>
    </w:p>
    <w:p w14:paraId="113A512A" w14:textId="77777777" w:rsidR="009B1727" w:rsidRDefault="00C80F8B">
      <w:pPr>
        <w:pStyle w:val="Titre1"/>
        <w:rPr>
          <w:rFonts w:ascii="AvenirNext LT Pro Cn" w:hAnsi="AvenirNext LT Pro Cn" w:cs="Times New Roman"/>
        </w:rPr>
      </w:pPr>
      <w:bookmarkStart w:id="9" w:name="_Toc204705702"/>
      <w:bookmarkEnd w:id="8"/>
      <w:r>
        <w:rPr>
          <w:rFonts w:ascii="AvenirNext LT Pro Cn" w:hAnsi="AvenirNext LT Pro Cn" w:cs="Times New Roman"/>
        </w:rPr>
        <w:t>CONDITIONS DE LA CONSULTATION</w:t>
      </w:r>
      <w:bookmarkEnd w:id="9"/>
    </w:p>
    <w:p w14:paraId="05488211" w14:textId="77777777" w:rsidR="00C80F8B" w:rsidRDefault="00C80F8B" w:rsidP="00C80F8B">
      <w:pPr>
        <w:rPr>
          <w:lang w:eastAsia="en-US"/>
        </w:rPr>
      </w:pPr>
    </w:p>
    <w:p w14:paraId="49B2766E" w14:textId="77777777" w:rsidR="00C80F8B" w:rsidRPr="00C80F8B" w:rsidRDefault="00C80F8B" w:rsidP="00FA3918">
      <w:pPr>
        <w:pStyle w:val="Titre2"/>
      </w:pPr>
      <w:bookmarkStart w:id="10" w:name="_Toc204705703"/>
      <w:r w:rsidRPr="00C80F8B">
        <w:t>Objet de la consultation</w:t>
      </w:r>
      <w:bookmarkEnd w:id="10"/>
    </w:p>
    <w:p w14:paraId="5E7632E6" w14:textId="77777777" w:rsidR="009B1727" w:rsidRPr="0005348F" w:rsidRDefault="009B1727" w:rsidP="00487B7A">
      <w:pPr>
        <w:rPr>
          <w:rFonts w:ascii="AvenirNext LT Pro Cn" w:hAnsi="AvenirNext LT Pro Cn"/>
        </w:rPr>
      </w:pPr>
    </w:p>
    <w:p w14:paraId="778B92B1" w14:textId="77777777" w:rsidR="009B1727" w:rsidRPr="000828E6" w:rsidRDefault="00135DAF" w:rsidP="00487B7A">
      <w:pPr>
        <w:rPr>
          <w:rFonts w:ascii="AvenirNext LT Pro Cn" w:hAnsi="AvenirNext LT Pro Cn"/>
        </w:rPr>
      </w:pPr>
      <w:r w:rsidRPr="000828E6">
        <w:rPr>
          <w:rFonts w:ascii="AvenirNext LT Pro Cn" w:hAnsi="AvenirNext LT Pro Cn"/>
        </w:rPr>
        <w:t>La procédure</w:t>
      </w:r>
      <w:r w:rsidR="009B1727" w:rsidRPr="000828E6">
        <w:rPr>
          <w:rFonts w:ascii="AvenirNext LT Pro Cn" w:hAnsi="AvenirNext LT Pro Cn"/>
        </w:rPr>
        <w:t xml:space="preserve"> porte sur les prestations désignées ci-après :</w:t>
      </w:r>
    </w:p>
    <w:p w14:paraId="40879B25" w14:textId="77777777" w:rsidR="00483DBF" w:rsidRPr="000828E6" w:rsidRDefault="00483DBF" w:rsidP="00483DBF">
      <w:pPr>
        <w:rPr>
          <w:rFonts w:ascii="AvenirNext LT Pro Cn" w:hAnsi="AvenirNext LT Pro Cn"/>
        </w:rPr>
      </w:pPr>
    </w:p>
    <w:p w14:paraId="2D57A43F" w14:textId="05DDEC0B" w:rsidR="00483DBF" w:rsidRPr="00274551" w:rsidRDefault="00483DBF" w:rsidP="00483DBF">
      <w:pPr>
        <w:spacing w:before="120"/>
        <w:jc w:val="both"/>
        <w:rPr>
          <w:rFonts w:ascii="AvenirNext LT Pro Cn" w:hAnsi="AvenirNext LT Pro Cn"/>
          <w:sz w:val="22"/>
          <w:szCs w:val="22"/>
        </w:rPr>
      </w:pPr>
      <w:r w:rsidRPr="000828E6">
        <w:rPr>
          <w:rFonts w:ascii="AvenirNext LT Pro Cn" w:hAnsi="AvenirNext LT Pro Cn"/>
          <w:sz w:val="22"/>
          <w:szCs w:val="22"/>
        </w:rPr>
        <w:t xml:space="preserve">Acquisition, livraison, installation et mise en service, </w:t>
      </w:r>
      <w:r w:rsidR="0064371D" w:rsidRPr="000828E6">
        <w:rPr>
          <w:rFonts w:ascii="AvenirNext LT Pro Cn" w:hAnsi="AvenirNext LT Pro Cn"/>
          <w:sz w:val="22"/>
          <w:szCs w:val="22"/>
        </w:rPr>
        <w:t xml:space="preserve">garantie et </w:t>
      </w:r>
      <w:r w:rsidRPr="000828E6">
        <w:rPr>
          <w:rFonts w:ascii="AvenirNext LT Pro Cn" w:hAnsi="AvenirNext LT Pro Cn"/>
          <w:sz w:val="22"/>
          <w:szCs w:val="22"/>
        </w:rPr>
        <w:t xml:space="preserve">service après-vente, </w:t>
      </w:r>
      <w:r w:rsidRPr="00274551">
        <w:rPr>
          <w:rFonts w:ascii="AvenirNext LT Pro Cn" w:hAnsi="AvenirNext LT Pro Cn"/>
          <w:sz w:val="22"/>
          <w:szCs w:val="22"/>
        </w:rPr>
        <w:t>d</w:t>
      </w:r>
      <w:r w:rsidR="0038729F" w:rsidRPr="00274551">
        <w:rPr>
          <w:rFonts w:ascii="AvenirNext LT Pro Cn" w:hAnsi="AvenirNext LT Pro Cn"/>
          <w:sz w:val="22"/>
          <w:szCs w:val="22"/>
        </w:rPr>
        <w:t>’un équipement de</w:t>
      </w:r>
      <w:r w:rsidR="0038729F" w:rsidRPr="000828E6">
        <w:t xml:space="preserve"> </w:t>
      </w:r>
      <w:r w:rsidR="0038729F" w:rsidRPr="00274551">
        <w:rPr>
          <w:rFonts w:ascii="AvenirNext LT Pro Cn" w:hAnsi="AvenirNext LT Pro Cn"/>
          <w:sz w:val="22"/>
          <w:szCs w:val="22"/>
        </w:rPr>
        <w:t xml:space="preserve">manipulation de liquide en micro et </w:t>
      </w:r>
      <w:proofErr w:type="spellStart"/>
      <w:r w:rsidR="0038729F" w:rsidRPr="00274551">
        <w:rPr>
          <w:rFonts w:ascii="AvenirNext LT Pro Cn" w:hAnsi="AvenirNext LT Pro Cn"/>
          <w:sz w:val="22"/>
          <w:szCs w:val="22"/>
        </w:rPr>
        <w:t>nanovolume</w:t>
      </w:r>
      <w:proofErr w:type="spellEnd"/>
      <w:r w:rsidR="0038729F" w:rsidRPr="00274551">
        <w:rPr>
          <w:rFonts w:ascii="AvenirNext LT Pro Cn" w:hAnsi="AvenirNext LT Pro Cn"/>
          <w:sz w:val="22"/>
          <w:szCs w:val="22"/>
        </w:rPr>
        <w:t xml:space="preserve"> sans pipetage pour de l’expérimentation en biologie moléculaire.</w:t>
      </w:r>
    </w:p>
    <w:p w14:paraId="1644DB82" w14:textId="181F47F5" w:rsidR="00483DBF" w:rsidRPr="000828E6" w:rsidRDefault="00483DBF" w:rsidP="00483DBF">
      <w:pPr>
        <w:spacing w:before="120"/>
        <w:jc w:val="both"/>
        <w:rPr>
          <w:rFonts w:ascii="AvenirNext LT Pro Cn" w:hAnsi="AvenirNext LT Pro Cn"/>
          <w:sz w:val="22"/>
          <w:szCs w:val="22"/>
        </w:rPr>
      </w:pPr>
      <w:r w:rsidRPr="000828E6">
        <w:rPr>
          <w:rFonts w:ascii="AvenirNext LT Pro Cn" w:hAnsi="AvenirNext LT Pro Cn"/>
          <w:sz w:val="22"/>
          <w:szCs w:val="22"/>
        </w:rPr>
        <w:t xml:space="preserve">Le titulaire assurera également la formation du personnel chargé d’utiliser l’équipement objet du marché                                 pour </w:t>
      </w:r>
      <w:r w:rsidR="0038729F" w:rsidRPr="00274551">
        <w:rPr>
          <w:rFonts w:ascii="AvenirNext LT Pro Cn" w:hAnsi="AvenirNext LT Pro Cn"/>
          <w:sz w:val="22"/>
          <w:szCs w:val="22"/>
        </w:rPr>
        <w:t>quatre</w:t>
      </w:r>
      <w:r w:rsidR="0038729F" w:rsidRPr="000828E6">
        <w:rPr>
          <w:rFonts w:ascii="AvenirNext LT Pro Cn" w:hAnsi="AvenirNext LT Pro Cn"/>
          <w:sz w:val="22"/>
          <w:szCs w:val="22"/>
        </w:rPr>
        <w:t xml:space="preserve"> </w:t>
      </w:r>
      <w:r w:rsidRPr="000828E6">
        <w:rPr>
          <w:rFonts w:ascii="AvenirNext LT Pro Cn" w:hAnsi="AvenirNext LT Pro Cn"/>
          <w:sz w:val="22"/>
          <w:szCs w:val="22"/>
        </w:rPr>
        <w:t>personnes.</w:t>
      </w:r>
    </w:p>
    <w:p w14:paraId="6AA5BCCD" w14:textId="483AED48" w:rsidR="00135DAF" w:rsidRPr="00274551" w:rsidRDefault="00C40B53">
      <w:pPr>
        <w:pStyle w:val="Corpsdetexte"/>
        <w:rPr>
          <w:rFonts w:ascii="AvenirNext LT Pro Cn" w:hAnsi="AvenirNext LT Pro Cn" w:cs="Times New Roman"/>
          <w:szCs w:val="22"/>
        </w:rPr>
      </w:pPr>
      <w:r w:rsidRPr="00274551">
        <w:rPr>
          <w:rFonts w:ascii="AvenirNext LT Pro Cn" w:hAnsi="AvenirNext LT Pro Cn" w:cs="Times New Roman"/>
          <w:i/>
          <w:szCs w:val="22"/>
        </w:rPr>
        <w:t>Codes CPV</w:t>
      </w:r>
      <w:r w:rsidRPr="00274551">
        <w:rPr>
          <w:rFonts w:ascii="AvenirNext LT Pro Cn" w:hAnsi="AvenirNext LT Pro Cn" w:cs="Times New Roman"/>
          <w:szCs w:val="22"/>
        </w:rPr>
        <w:t xml:space="preserve"> </w:t>
      </w:r>
      <w:r w:rsidR="0064371D" w:rsidRPr="00274551">
        <w:rPr>
          <w:rFonts w:ascii="AvenirNext LT Pro Cn" w:hAnsi="AvenirNext LT Pro Cn" w:cs="Times New Roman"/>
          <w:szCs w:val="22"/>
        </w:rPr>
        <w:t>(pour les marchés &gt; 90 000 €HT)</w:t>
      </w:r>
      <w:r w:rsidR="00C53F47" w:rsidRPr="00274551">
        <w:rPr>
          <w:rFonts w:ascii="AvenirNext LT Pro Cn" w:hAnsi="AvenirNext LT Pro Cn" w:cs="Times New Roman"/>
          <w:szCs w:val="22"/>
        </w:rPr>
        <w:t xml:space="preserve"> 38000000-5</w:t>
      </w:r>
    </w:p>
    <w:p w14:paraId="7CFC1D2C" w14:textId="77777777" w:rsidR="00570921" w:rsidRPr="000828E6" w:rsidRDefault="00570921">
      <w:pPr>
        <w:pStyle w:val="Corpsdetexte"/>
        <w:rPr>
          <w:rFonts w:ascii="AvenirNext LT Pro Cn" w:hAnsi="AvenirNext LT Pro Cn" w:cs="Times New Roman"/>
        </w:rPr>
      </w:pPr>
    </w:p>
    <w:p w14:paraId="6EF81C8A" w14:textId="77777777" w:rsidR="009B1727" w:rsidRPr="000828E6" w:rsidRDefault="009B1727" w:rsidP="00487B7A">
      <w:pPr>
        <w:rPr>
          <w:rFonts w:ascii="AvenirNext LT Pro Cn" w:hAnsi="AvenirNext LT Pro Cn"/>
        </w:rPr>
      </w:pPr>
      <w:r w:rsidRPr="000828E6">
        <w:rPr>
          <w:rFonts w:ascii="AvenirNext LT Pro Cn" w:hAnsi="AvenirNext LT Pro Cn"/>
        </w:rPr>
        <w:t xml:space="preserve">Lieu </w:t>
      </w:r>
      <w:r w:rsidR="0064371D" w:rsidRPr="000828E6">
        <w:rPr>
          <w:rFonts w:ascii="AvenirNext LT Pro Cn" w:hAnsi="AvenirNext LT Pro Cn"/>
        </w:rPr>
        <w:t>de livraison</w:t>
      </w:r>
      <w:r w:rsidRPr="000828E6">
        <w:rPr>
          <w:rFonts w:ascii="AvenirNext LT Pro Cn" w:hAnsi="AvenirNext LT Pro Cn"/>
        </w:rPr>
        <w:t> </w:t>
      </w:r>
      <w:r w:rsidRPr="000828E6">
        <w:rPr>
          <w:rFonts w:ascii="AvenirNext LT Pro Cn" w:hAnsi="AvenirNext LT Pro Cn"/>
          <w:iCs/>
        </w:rPr>
        <w:t>:</w:t>
      </w:r>
    </w:p>
    <w:p w14:paraId="54E6FCEC" w14:textId="76A16CC2" w:rsidR="00FE260F" w:rsidRPr="00274551" w:rsidRDefault="00FE260F" w:rsidP="00FE260F">
      <w:pPr>
        <w:rPr>
          <w:rFonts w:ascii="AvenirNext LT Pro Cn" w:hAnsi="AvenirNext LT Pro Cn"/>
        </w:rPr>
      </w:pPr>
      <w:r w:rsidRPr="00274551">
        <w:rPr>
          <w:rFonts w:ascii="AvenirNext LT Pro Cn" w:hAnsi="AvenirNext LT Pro Cn"/>
        </w:rPr>
        <w:t>Institut de Science des plantes Paris-Saclay (IPS2, UMR1403)</w:t>
      </w:r>
    </w:p>
    <w:p w14:paraId="3C81C49F" w14:textId="77777777" w:rsidR="00FE260F" w:rsidRPr="00274551" w:rsidRDefault="00FE260F" w:rsidP="00FE260F">
      <w:pPr>
        <w:rPr>
          <w:rFonts w:ascii="AvenirNext LT Pro Cn" w:hAnsi="AvenirNext LT Pro Cn"/>
        </w:rPr>
      </w:pPr>
      <w:proofErr w:type="spellStart"/>
      <w:r w:rsidRPr="00274551">
        <w:rPr>
          <w:rFonts w:ascii="AvenirNext LT Pro Cn" w:hAnsi="AvenirNext LT Pro Cn"/>
        </w:rPr>
        <w:t>Batiment</w:t>
      </w:r>
      <w:proofErr w:type="spellEnd"/>
      <w:r w:rsidRPr="00274551">
        <w:rPr>
          <w:rFonts w:ascii="AvenirNext LT Pro Cn" w:hAnsi="AvenirNext LT Pro Cn"/>
        </w:rPr>
        <w:t xml:space="preserve"> 630 – Avenue des Sciences</w:t>
      </w:r>
    </w:p>
    <w:p w14:paraId="3F6BC834" w14:textId="5960EE43" w:rsidR="009B1727" w:rsidRPr="00274551" w:rsidRDefault="00FE260F" w:rsidP="00FE260F">
      <w:pPr>
        <w:pStyle w:val="Corpsdetexte"/>
        <w:rPr>
          <w:rFonts w:ascii="AvenirNext LT Pro Cn" w:hAnsi="AvenirNext LT Pro Cn" w:cs="Times New Roman"/>
          <w:b/>
        </w:rPr>
      </w:pPr>
      <w:r w:rsidRPr="00274551">
        <w:rPr>
          <w:rFonts w:ascii="AvenirNext LT Pro Cn" w:hAnsi="AvenirNext LT Pro Cn"/>
        </w:rPr>
        <w:t xml:space="preserve">91190 </w:t>
      </w:r>
      <w:proofErr w:type="spellStart"/>
      <w:r w:rsidRPr="00274551">
        <w:rPr>
          <w:rFonts w:ascii="AvenirNext LT Pro Cn" w:hAnsi="AvenirNext LT Pro Cn"/>
        </w:rPr>
        <w:t>Gif</w:t>
      </w:r>
      <w:proofErr w:type="spellEnd"/>
      <w:r w:rsidRPr="00274551">
        <w:rPr>
          <w:rFonts w:ascii="AvenirNext LT Pro Cn" w:hAnsi="AvenirNext LT Pro Cn"/>
        </w:rPr>
        <w:t xml:space="preserve"> sur Yvette</w:t>
      </w:r>
    </w:p>
    <w:tbl>
      <w:tblPr>
        <w:tblW w:w="5000" w:type="pct"/>
        <w:tblCellMar>
          <w:left w:w="0" w:type="dxa"/>
          <w:right w:w="0" w:type="dxa"/>
        </w:tblCellMar>
        <w:tblLook w:val="04A0" w:firstRow="1" w:lastRow="0" w:firstColumn="1" w:lastColumn="0" w:noHBand="0" w:noVBand="1"/>
      </w:tblPr>
      <w:tblGrid>
        <w:gridCol w:w="3024"/>
        <w:gridCol w:w="3024"/>
        <w:gridCol w:w="3024"/>
      </w:tblGrid>
      <w:tr w:rsidR="00483DBF" w:rsidRPr="0005348F" w14:paraId="113AE1D1" w14:textId="77777777" w:rsidTr="00483DBF">
        <w:tc>
          <w:tcPr>
            <w:tcW w:w="0" w:type="auto"/>
            <w:vAlign w:val="center"/>
          </w:tcPr>
          <w:p w14:paraId="24EC464A" w14:textId="77777777" w:rsidR="00483DBF" w:rsidRPr="0005348F" w:rsidRDefault="00483DBF" w:rsidP="00483DBF">
            <w:pPr>
              <w:rPr>
                <w:rFonts w:ascii="AvenirNext LT Pro Cn" w:hAnsi="AvenirNext LT Pro Cn"/>
                <w:color w:val="3D4147"/>
                <w:sz w:val="21"/>
                <w:szCs w:val="21"/>
              </w:rPr>
            </w:pPr>
          </w:p>
        </w:tc>
        <w:tc>
          <w:tcPr>
            <w:tcW w:w="0" w:type="auto"/>
            <w:vAlign w:val="center"/>
          </w:tcPr>
          <w:p w14:paraId="17513EBB" w14:textId="77777777" w:rsidR="00483DBF" w:rsidRPr="0005348F" w:rsidRDefault="00483DBF" w:rsidP="00483DBF">
            <w:pPr>
              <w:spacing w:line="270" w:lineRule="atLeast"/>
              <w:rPr>
                <w:rFonts w:ascii="AvenirNext LT Pro Cn" w:hAnsi="AvenirNext LT Pro Cn"/>
                <w:sz w:val="20"/>
                <w:szCs w:val="20"/>
              </w:rPr>
            </w:pPr>
          </w:p>
        </w:tc>
        <w:tc>
          <w:tcPr>
            <w:tcW w:w="0" w:type="auto"/>
            <w:vAlign w:val="center"/>
          </w:tcPr>
          <w:p w14:paraId="22E0481A" w14:textId="77777777" w:rsidR="00483DBF" w:rsidRPr="0005348F" w:rsidRDefault="00483DBF" w:rsidP="00483DBF">
            <w:pPr>
              <w:spacing w:line="270" w:lineRule="atLeast"/>
              <w:rPr>
                <w:rFonts w:ascii="AvenirNext LT Pro Cn" w:hAnsi="AvenirNext LT Pro Cn"/>
                <w:color w:val="3D4147"/>
                <w:sz w:val="21"/>
                <w:szCs w:val="21"/>
              </w:rPr>
            </w:pPr>
          </w:p>
        </w:tc>
      </w:tr>
    </w:tbl>
    <w:p w14:paraId="6437D82C" w14:textId="77777777" w:rsidR="00C40B53" w:rsidRPr="0005348F" w:rsidRDefault="00C40B53" w:rsidP="00FA3918">
      <w:pPr>
        <w:pStyle w:val="Titre2"/>
      </w:pPr>
      <w:bookmarkStart w:id="11" w:name="_Toc204705704"/>
      <w:r w:rsidRPr="0005348F">
        <w:t>Prestations Supplémentaires Eventuelles</w:t>
      </w:r>
      <w:r w:rsidR="008A65E4" w:rsidRPr="0005348F">
        <w:t xml:space="preserve"> (PSE)</w:t>
      </w:r>
      <w:bookmarkEnd w:id="11"/>
    </w:p>
    <w:p w14:paraId="4D6CE939" w14:textId="77777777" w:rsidR="00034C98" w:rsidRPr="00052892" w:rsidRDefault="00034C98" w:rsidP="00C40B53">
      <w:pPr>
        <w:rPr>
          <w:rFonts w:ascii="AvenirNext LT Pro Cn" w:hAnsi="AvenirNext LT Pro Cn"/>
          <w:b/>
          <w:i/>
        </w:rPr>
      </w:pPr>
    </w:p>
    <w:p w14:paraId="5F2C5E02" w14:textId="77777777" w:rsidR="00C40B53" w:rsidRPr="00052892" w:rsidRDefault="00C40B53" w:rsidP="00034C98">
      <w:pPr>
        <w:jc w:val="both"/>
        <w:rPr>
          <w:rFonts w:ascii="AvenirNext LT Pro Cn" w:hAnsi="AvenirNext LT Pro Cn"/>
        </w:rPr>
      </w:pPr>
      <w:r w:rsidRPr="00052892">
        <w:rPr>
          <w:rFonts w:ascii="AvenirNext LT Pro Cn" w:hAnsi="AvenirNext LT Pro Cn"/>
        </w:rPr>
        <w:t>INRAE se réserve le droit de commander ou non, lors de la signature du contrat, des prestations supplémentaires en rapport direct avec l’objet du marché. Le cahier des charges a défini leurs spécifications techniques.</w:t>
      </w:r>
    </w:p>
    <w:p w14:paraId="441F4A2B" w14:textId="77777777" w:rsidR="00C40B53" w:rsidRPr="00052892" w:rsidRDefault="00C40B53" w:rsidP="00034C98">
      <w:pPr>
        <w:jc w:val="both"/>
        <w:rPr>
          <w:rFonts w:ascii="AvenirNext LT Pro Cn" w:hAnsi="AvenirNext LT Pro Cn"/>
        </w:rPr>
      </w:pPr>
      <w:r w:rsidRPr="00052892">
        <w:rPr>
          <w:rFonts w:ascii="AvenirNext LT Pro Cn" w:hAnsi="AvenirNext LT Pro Cn"/>
        </w:rPr>
        <w:t xml:space="preserve">Les soumissionnaires ont l’obligation de répondre dans leur offre aux PSE dites « obligatoires ». A défaut, leur offre sera déclarée irrégulière. </w:t>
      </w:r>
    </w:p>
    <w:p w14:paraId="7F6D2C7C" w14:textId="77777777" w:rsidR="00C40B53" w:rsidRPr="00052892" w:rsidRDefault="00C40B53" w:rsidP="00034C98">
      <w:pPr>
        <w:jc w:val="both"/>
        <w:rPr>
          <w:rFonts w:ascii="AvenirNext LT Pro Cn" w:hAnsi="AvenirNext LT Pro Cn"/>
        </w:rPr>
      </w:pPr>
      <w:r w:rsidRPr="00052892">
        <w:rPr>
          <w:rFonts w:ascii="AvenirNext LT Pro Cn" w:hAnsi="AvenirNext LT Pro Cn"/>
        </w:rPr>
        <w:t>Pour les PSE dites « facultative » les soumissionnaires disposent de la faculté d’y répondre ou non. Ces PSE ne seront pas prises en compte lors de l’analyse des offres.</w:t>
      </w:r>
    </w:p>
    <w:p w14:paraId="1C93FC05" w14:textId="4E3D47ED" w:rsidR="00C40B53" w:rsidRPr="00052892" w:rsidRDefault="00C40B53" w:rsidP="00C40B53">
      <w:pPr>
        <w:rPr>
          <w:rFonts w:ascii="AvenirNext LT Pro Cn" w:hAnsi="AvenirNext LT Pro Cn"/>
        </w:rPr>
      </w:pPr>
      <w:r w:rsidRPr="00052892">
        <w:rPr>
          <w:rFonts w:ascii="AvenirNext LT Pro Cn" w:hAnsi="AvenirNext LT Pro Cn"/>
        </w:rPr>
        <w:t>Les PSE « facultatives » sont les suivantes</w:t>
      </w:r>
      <w:proofErr w:type="gramStart"/>
      <w:r w:rsidRPr="00052892">
        <w:rPr>
          <w:rFonts w:ascii="AvenirNext LT Pro Cn" w:hAnsi="AvenirNext LT Pro Cn"/>
        </w:rPr>
        <w:t> :…</w:t>
      </w:r>
      <w:proofErr w:type="gramEnd"/>
      <w:r w:rsidRPr="00052892">
        <w:rPr>
          <w:rFonts w:ascii="AvenirNext LT Pro Cn" w:hAnsi="AvenirNext LT Pro Cn"/>
        </w:rPr>
        <w:t xml:space="preserve"> </w:t>
      </w:r>
    </w:p>
    <w:p w14:paraId="279C6021" w14:textId="77777777" w:rsidR="00F23ADA" w:rsidRPr="00052892" w:rsidRDefault="00F23ADA" w:rsidP="00F23ADA">
      <w:pPr>
        <w:pStyle w:val="Corpsdetexte"/>
        <w:numPr>
          <w:ilvl w:val="0"/>
          <w:numId w:val="37"/>
        </w:numPr>
        <w:spacing w:before="0" w:after="0"/>
        <w:ind w:left="714" w:hanging="357"/>
        <w:rPr>
          <w:rFonts w:ascii="AvenirNext LT Pro Cn" w:hAnsi="AvenirNext LT Pro Cn"/>
          <w:sz w:val="24"/>
          <w:szCs w:val="24"/>
        </w:rPr>
      </w:pPr>
      <w:r w:rsidRPr="00052892">
        <w:rPr>
          <w:rFonts w:ascii="AvenirNext LT Pro Cn" w:hAnsi="AvenirNext LT Pro Cn"/>
          <w:sz w:val="24"/>
          <w:szCs w:val="24"/>
        </w:rPr>
        <w:t xml:space="preserve">PSE 1 : Souscription à une extension de garantie d’un an </w:t>
      </w:r>
    </w:p>
    <w:p w14:paraId="35209DBE" w14:textId="77777777" w:rsidR="00F23ADA" w:rsidRPr="00052892" w:rsidRDefault="00F23ADA" w:rsidP="00F23ADA">
      <w:pPr>
        <w:pStyle w:val="Corpsdetexte"/>
        <w:numPr>
          <w:ilvl w:val="0"/>
          <w:numId w:val="37"/>
        </w:numPr>
        <w:spacing w:before="0" w:after="0"/>
        <w:ind w:left="714" w:hanging="357"/>
        <w:rPr>
          <w:rFonts w:ascii="AvenirNext LT Pro Cn" w:hAnsi="AvenirNext LT Pro Cn"/>
          <w:sz w:val="24"/>
          <w:szCs w:val="24"/>
        </w:rPr>
      </w:pPr>
      <w:r w:rsidRPr="00052892">
        <w:rPr>
          <w:rFonts w:ascii="AvenirNext LT Pro Cn" w:hAnsi="AvenirNext LT Pro Cn"/>
          <w:sz w:val="24"/>
          <w:szCs w:val="24"/>
        </w:rPr>
        <w:t xml:space="preserve">PSE 2 : Souscription à une extension de garantie de deux ans </w:t>
      </w:r>
    </w:p>
    <w:p w14:paraId="09BF50A0" w14:textId="77777777" w:rsidR="00C40B53" w:rsidRPr="00052892" w:rsidRDefault="00C40B53">
      <w:pPr>
        <w:pStyle w:val="Corpsdetexte"/>
        <w:rPr>
          <w:rFonts w:ascii="AvenirNext LT Pro Cn" w:hAnsi="AvenirNext LT Pro Cn" w:cs="Times New Roman"/>
          <w:b/>
          <w:color w:val="C00000"/>
          <w:sz w:val="24"/>
          <w:szCs w:val="24"/>
        </w:rPr>
      </w:pPr>
    </w:p>
    <w:p w14:paraId="0B84B969" w14:textId="77777777" w:rsidR="00C40B53" w:rsidRPr="0005348F" w:rsidRDefault="00C40B53" w:rsidP="00FA3918">
      <w:pPr>
        <w:pStyle w:val="Titre2"/>
      </w:pPr>
      <w:bookmarkStart w:id="12" w:name="_Toc204705705"/>
      <w:r w:rsidRPr="0005348F">
        <w:lastRenderedPageBreak/>
        <w:t>Variantes</w:t>
      </w:r>
      <w:bookmarkEnd w:id="12"/>
    </w:p>
    <w:p w14:paraId="7DC995DB" w14:textId="77777777" w:rsidR="00C40B53" w:rsidRPr="0005348F" w:rsidRDefault="00C40B53" w:rsidP="00B607AB">
      <w:pPr>
        <w:keepNext/>
        <w:spacing w:before="240" w:after="60"/>
        <w:jc w:val="both"/>
        <w:outlineLvl w:val="1"/>
        <w:rPr>
          <w:rFonts w:ascii="AvenirNext LT Pro Cn" w:hAnsi="AvenirNext LT Pro Cn"/>
          <w:iCs/>
        </w:rPr>
      </w:pPr>
      <w:bookmarkStart w:id="13" w:name="_Toc34900480"/>
      <w:bookmarkStart w:id="14" w:name="_Toc38967291"/>
      <w:bookmarkStart w:id="15" w:name="_Toc39657589"/>
      <w:bookmarkStart w:id="16" w:name="_Toc41990845"/>
      <w:bookmarkStart w:id="17" w:name="_Toc87260671"/>
      <w:bookmarkStart w:id="18" w:name="_Toc87881260"/>
      <w:bookmarkStart w:id="19" w:name="_Toc94695461"/>
      <w:bookmarkStart w:id="20" w:name="_Toc97127100"/>
      <w:bookmarkStart w:id="21" w:name="_Toc97129116"/>
      <w:bookmarkStart w:id="22" w:name="_Toc204705706"/>
      <w:r w:rsidRPr="0005348F">
        <w:rPr>
          <w:rFonts w:ascii="AvenirNext LT Pro Cn" w:hAnsi="AvenirNext LT Pro Cn"/>
          <w:iCs/>
        </w:rPr>
        <w:t>Les variantes ne sont pas autorisées. Les soumissionnaires doivent obligatoirement présenter une offre entièrement conforme au dossier de consultation.</w:t>
      </w:r>
      <w:bookmarkEnd w:id="13"/>
      <w:bookmarkEnd w:id="14"/>
      <w:bookmarkEnd w:id="15"/>
      <w:bookmarkEnd w:id="16"/>
      <w:bookmarkEnd w:id="17"/>
      <w:bookmarkEnd w:id="18"/>
      <w:bookmarkEnd w:id="19"/>
      <w:bookmarkEnd w:id="20"/>
      <w:bookmarkEnd w:id="21"/>
      <w:bookmarkEnd w:id="22"/>
    </w:p>
    <w:p w14:paraId="7FDB07F3" w14:textId="77777777" w:rsidR="00C40B53" w:rsidRPr="0005348F" w:rsidRDefault="00C40B53" w:rsidP="00FA3918">
      <w:pPr>
        <w:pStyle w:val="Titre2"/>
      </w:pPr>
      <w:bookmarkStart w:id="23" w:name="_Toc204705707"/>
      <w:r w:rsidRPr="0005348F">
        <w:t>Tranches</w:t>
      </w:r>
      <w:bookmarkEnd w:id="23"/>
      <w:r w:rsidRPr="0005348F">
        <w:t xml:space="preserve"> </w:t>
      </w:r>
    </w:p>
    <w:p w14:paraId="10CCE333" w14:textId="77777777" w:rsidR="00034C98" w:rsidRPr="0005348F" w:rsidRDefault="00034C98" w:rsidP="00034C98">
      <w:pPr>
        <w:spacing w:before="120" w:after="120"/>
        <w:rPr>
          <w:rFonts w:ascii="AvenirNext LT Pro Cn" w:hAnsi="AvenirNext LT Pro Cn"/>
        </w:rPr>
      </w:pPr>
      <w:r w:rsidRPr="0005348F">
        <w:rPr>
          <w:rFonts w:ascii="AvenirNext LT Pro Cn" w:hAnsi="AvenirNext LT Pro Cn"/>
        </w:rPr>
        <w:t>Sans objet.</w:t>
      </w:r>
    </w:p>
    <w:p w14:paraId="09249E14" w14:textId="77777777" w:rsidR="008A65E4" w:rsidRPr="0005348F" w:rsidRDefault="008A65E4" w:rsidP="00FA3918">
      <w:pPr>
        <w:pStyle w:val="Titre2"/>
      </w:pPr>
      <w:bookmarkStart w:id="24" w:name="_Toc42271238"/>
      <w:bookmarkStart w:id="25" w:name="_Toc204705708"/>
      <w:r w:rsidRPr="0005348F">
        <w:t>Options</w:t>
      </w:r>
      <w:bookmarkEnd w:id="24"/>
      <w:bookmarkEnd w:id="25"/>
    </w:p>
    <w:p w14:paraId="5CD10E8D" w14:textId="77777777" w:rsidR="008A65E4" w:rsidRPr="0005348F" w:rsidRDefault="008A65E4" w:rsidP="008A65E4">
      <w:pPr>
        <w:spacing w:before="120" w:after="120"/>
        <w:rPr>
          <w:rFonts w:ascii="AvenirNext LT Pro Cn" w:hAnsi="AvenirNext LT Pro Cn"/>
        </w:rPr>
      </w:pPr>
      <w:r w:rsidRPr="0005348F">
        <w:rPr>
          <w:rFonts w:ascii="AvenirNext LT Pro Cn" w:hAnsi="AvenirNext LT Pro Cn"/>
        </w:rPr>
        <w:t>Sans objet.</w:t>
      </w:r>
    </w:p>
    <w:p w14:paraId="0008BDCC" w14:textId="77777777" w:rsidR="00FA3918" w:rsidRDefault="00FA3918" w:rsidP="00FA3918">
      <w:pPr>
        <w:pStyle w:val="Titre2"/>
      </w:pPr>
      <w:bookmarkStart w:id="26" w:name="_Toc204705709"/>
      <w:r w:rsidRPr="00FA3918">
        <w:t>Modification de détail au dossier de consultation</w:t>
      </w:r>
      <w:bookmarkEnd w:id="26"/>
    </w:p>
    <w:p w14:paraId="6A65F986" w14:textId="77777777" w:rsidR="00FA3918" w:rsidRPr="00D421A2" w:rsidRDefault="00FA3918" w:rsidP="00FA3918">
      <w:pPr>
        <w:rPr>
          <w:rFonts w:ascii="AvenirNext LT Pro LightCn" w:hAnsi="AvenirNext LT Pro LightCn"/>
          <w:lang w:eastAsia="en-US"/>
        </w:rPr>
      </w:pPr>
    </w:p>
    <w:p w14:paraId="65226F48" w14:textId="77777777" w:rsidR="00FA3918" w:rsidRPr="00D421A2" w:rsidRDefault="00FA3918" w:rsidP="00FA3918">
      <w:pPr>
        <w:keepLines/>
        <w:widowControl w:val="0"/>
        <w:autoSpaceDE w:val="0"/>
        <w:autoSpaceDN w:val="0"/>
        <w:adjustRightInd w:val="0"/>
        <w:jc w:val="both"/>
        <w:rPr>
          <w:rFonts w:ascii="AvenirNext LT Pro LightCn" w:eastAsiaTheme="minorEastAsia" w:hAnsi="AvenirNext LT Pro LightCn" w:cs="Arial"/>
        </w:rPr>
      </w:pPr>
      <w:r w:rsidRPr="00D421A2">
        <w:rPr>
          <w:rFonts w:ascii="AvenirNext LT Pro LightCn" w:eastAsiaTheme="minorEastAsia" w:hAnsi="AvenirNext LT Pro LightCn" w:cs="Arial"/>
        </w:rPr>
        <w:t xml:space="preserve">Le pouvoir adjudicateur se réserve la possibilité d'envoyer au plus </w:t>
      </w:r>
      <w:r w:rsidRPr="000828E6">
        <w:rPr>
          <w:rFonts w:ascii="AvenirNext LT Pro LightCn" w:eastAsiaTheme="minorEastAsia" w:hAnsi="AvenirNext LT Pro LightCn" w:cs="Arial"/>
        </w:rPr>
        <w:t xml:space="preserve">tard </w:t>
      </w:r>
      <w:r w:rsidR="00D421A2" w:rsidRPr="00274551">
        <w:rPr>
          <w:rFonts w:ascii="AvenirNext LT Pro Cn" w:hAnsi="AvenirNext LT Pro Cn" w:cs="Arial"/>
          <w:b/>
        </w:rPr>
        <w:t>6</w:t>
      </w:r>
      <w:r w:rsidRPr="00274551">
        <w:rPr>
          <w:rFonts w:ascii="AvenirNext LT Pro Cn" w:hAnsi="AvenirNext LT Pro Cn" w:cs="Arial"/>
          <w:b/>
        </w:rPr>
        <w:t xml:space="preserve"> jours</w:t>
      </w:r>
      <w:r w:rsidRPr="000828E6">
        <w:rPr>
          <w:rFonts w:ascii="AvenirNext LT Pro LightCn" w:eastAsiaTheme="minorEastAsia" w:hAnsi="AvenirNext LT Pro LightCn" w:cs="Arial"/>
        </w:rPr>
        <w:t xml:space="preserve"> avant la date limite </w:t>
      </w:r>
      <w:r w:rsidRPr="00D421A2">
        <w:rPr>
          <w:rFonts w:ascii="AvenirNext LT Pro LightCn" w:eastAsiaTheme="minorEastAsia" w:hAnsi="AvenirNext LT Pro LightCn" w:cs="Arial"/>
        </w:rPr>
        <w:t>de remise des offres des modifications de détail sur le dossier de consultation.</w:t>
      </w:r>
    </w:p>
    <w:p w14:paraId="75141051" w14:textId="77777777" w:rsidR="00FA3918" w:rsidRPr="00D421A2" w:rsidRDefault="00FA3918" w:rsidP="00FA3918">
      <w:pPr>
        <w:pStyle w:val="Default"/>
        <w:spacing w:before="120" w:after="120"/>
        <w:jc w:val="both"/>
        <w:rPr>
          <w:rFonts w:ascii="AvenirNext LT Pro LightCn" w:hAnsi="AvenirNext LT Pro LightCn"/>
          <w:i/>
          <w:color w:val="ED7D31" w:themeColor="accent2"/>
        </w:rPr>
      </w:pPr>
      <w:r w:rsidRPr="00D421A2">
        <w:rPr>
          <w:rFonts w:ascii="AvenirNext LT Pro LightCn" w:eastAsiaTheme="minorEastAsia" w:hAnsi="AvenirNext LT Pro LightCn"/>
          <w:color w:val="auto"/>
        </w:rPr>
        <w:t>Les candidats devront alors répondre sur la base du dossier de consultation modifié.</w:t>
      </w:r>
    </w:p>
    <w:p w14:paraId="1DC2FA99" w14:textId="2483964B" w:rsidR="00FA3918" w:rsidRPr="00D421A2" w:rsidRDefault="00FA3918" w:rsidP="00D111FA">
      <w:pPr>
        <w:pStyle w:val="Default"/>
        <w:spacing w:before="120" w:after="120"/>
        <w:jc w:val="both"/>
        <w:rPr>
          <w:rFonts w:ascii="AvenirNext LT Pro LightCn" w:hAnsi="AvenirNext LT Pro LightCn"/>
          <w:i/>
          <w:color w:val="ED7D31" w:themeColor="accent2"/>
        </w:rPr>
      </w:pPr>
    </w:p>
    <w:p w14:paraId="5C148D22" w14:textId="77777777" w:rsidR="00B607AB" w:rsidRPr="00C80F8B" w:rsidRDefault="00B607AB" w:rsidP="00FA3918">
      <w:pPr>
        <w:pStyle w:val="Titre2"/>
      </w:pPr>
      <w:bookmarkStart w:id="27" w:name="_Toc42271241"/>
      <w:bookmarkStart w:id="28" w:name="_Toc204705710"/>
      <w:r w:rsidRPr="00C80F8B">
        <w:t>Visite des lieux</w:t>
      </w:r>
      <w:bookmarkEnd w:id="27"/>
      <w:bookmarkEnd w:id="28"/>
      <w:r w:rsidRPr="00C80F8B">
        <w:t xml:space="preserve"> </w:t>
      </w:r>
    </w:p>
    <w:p w14:paraId="1B772B1E" w14:textId="77777777" w:rsidR="00B607AB" w:rsidRPr="00B607AB" w:rsidRDefault="00B607AB" w:rsidP="00B607AB">
      <w:pPr>
        <w:rPr>
          <w:rFonts w:cs="Arial"/>
        </w:rPr>
      </w:pPr>
    </w:p>
    <w:p w14:paraId="0EFE7156" w14:textId="10348E6B" w:rsidR="00B607AB" w:rsidRPr="00B607AB" w:rsidRDefault="00B607AB" w:rsidP="00B607AB">
      <w:pPr>
        <w:rPr>
          <w:rFonts w:ascii="AvenirNext LT Pro Cn" w:hAnsi="AvenirNext LT Pro Cn" w:cs="Arial"/>
          <w:color w:val="ED7D31" w:themeColor="accent2"/>
        </w:rPr>
      </w:pPr>
      <w:r w:rsidRPr="00274551">
        <w:rPr>
          <w:rFonts w:ascii="AvenirNext LT Pro Cn" w:hAnsi="AvenirNext LT Pro Cn" w:cs="Arial"/>
        </w:rPr>
        <w:t xml:space="preserve">Une visite des lieux est conseillée. La personne à contacter pour effectuer cette visite, est </w:t>
      </w:r>
      <w:r w:rsidR="00FE260F" w:rsidRPr="00274551">
        <w:rPr>
          <w:rFonts w:ascii="AvenirNext LT Pro Cn" w:hAnsi="AvenirNext LT Pro Cn" w:cs="Arial"/>
        </w:rPr>
        <w:t xml:space="preserve">Médine </w:t>
      </w:r>
      <w:proofErr w:type="spellStart"/>
      <w:r w:rsidR="00FE260F" w:rsidRPr="00274551">
        <w:rPr>
          <w:rFonts w:ascii="AvenirNext LT Pro Cn" w:hAnsi="AvenirNext LT Pro Cn" w:cs="Arial"/>
        </w:rPr>
        <w:t>BENCHOUAïA</w:t>
      </w:r>
      <w:proofErr w:type="spellEnd"/>
      <w:r w:rsidR="00FE260F" w:rsidRPr="00274551">
        <w:rPr>
          <w:rFonts w:ascii="AvenirNext LT Pro Cn" w:hAnsi="AvenirNext LT Pro Cn" w:cs="Arial"/>
        </w:rPr>
        <w:t xml:space="preserve"> </w:t>
      </w:r>
      <w:r w:rsidR="00FE260F">
        <w:rPr>
          <w:rFonts w:ascii="AvenirNext LT Pro Cn" w:hAnsi="AvenirNext LT Pro Cn" w:cs="Arial"/>
          <w:color w:val="ED7D31" w:themeColor="accent2"/>
        </w:rPr>
        <w:t>(</w:t>
      </w:r>
      <w:hyperlink r:id="rId9" w:history="1">
        <w:r w:rsidR="00FE260F" w:rsidRPr="007916BE">
          <w:rPr>
            <w:rStyle w:val="Lienhypertexte"/>
            <w:rFonts w:ascii="AvenirNext LT Pro Cn" w:hAnsi="AvenirNext LT Pro Cn" w:cs="Arial"/>
          </w:rPr>
          <w:t>medine.benchouaia@inrae.fr</w:t>
        </w:r>
      </w:hyperlink>
      <w:r w:rsidR="00FE260F" w:rsidRPr="00274551">
        <w:rPr>
          <w:rFonts w:ascii="AvenirNext LT Pro Cn" w:hAnsi="AvenirNext LT Pro Cn" w:cs="Arial"/>
        </w:rPr>
        <w:t>, tél 0169157767</w:t>
      </w:r>
    </w:p>
    <w:p w14:paraId="524EAA76" w14:textId="77777777" w:rsidR="00C80F8B" w:rsidRPr="00C80F8B" w:rsidRDefault="00C80F8B" w:rsidP="00B607AB">
      <w:pPr>
        <w:rPr>
          <w:rFonts w:ascii="AvenirNext LT Pro Cn" w:hAnsi="AvenirNext LT Pro Cn" w:cstheme="minorHAnsi"/>
          <w:b/>
          <w:color w:val="ED7D31" w:themeColor="accent2"/>
        </w:rPr>
      </w:pPr>
    </w:p>
    <w:p w14:paraId="43682BEE" w14:textId="77777777" w:rsidR="009B1727" w:rsidRPr="0005348F" w:rsidRDefault="009B1727">
      <w:pPr>
        <w:pStyle w:val="Titre1"/>
        <w:rPr>
          <w:rFonts w:ascii="AvenirNext LT Pro Cn" w:hAnsi="AvenirNext LT Pro Cn" w:cs="Times New Roman"/>
        </w:rPr>
      </w:pPr>
      <w:bookmarkStart w:id="29" w:name="_Toc384796592"/>
      <w:bookmarkStart w:id="30" w:name="_Toc204705711"/>
      <w:r w:rsidRPr="0005348F">
        <w:rPr>
          <w:rFonts w:ascii="AvenirNext LT Pro Cn" w:hAnsi="AvenirNext LT Pro Cn" w:cs="Times New Roman"/>
        </w:rPr>
        <w:t>TYPE DE CONSULTATION</w:t>
      </w:r>
      <w:bookmarkEnd w:id="29"/>
      <w:bookmarkEnd w:id="30"/>
    </w:p>
    <w:p w14:paraId="0E6A131E" w14:textId="77777777" w:rsidR="004702C6" w:rsidRPr="0005348F" w:rsidRDefault="009B1727" w:rsidP="00034C98">
      <w:pPr>
        <w:spacing w:before="240"/>
        <w:jc w:val="both"/>
        <w:rPr>
          <w:rFonts w:ascii="AvenirNext LT Pro Cn" w:hAnsi="AvenirNext LT Pro Cn"/>
        </w:rPr>
      </w:pPr>
      <w:r w:rsidRPr="0005348F">
        <w:rPr>
          <w:rFonts w:ascii="AvenirNext LT Pro Cn" w:hAnsi="AvenirNext LT Pro Cn"/>
        </w:rPr>
        <w:t xml:space="preserve">La présente consultation est passée sous la forme d’un </w:t>
      </w:r>
      <w:r w:rsidR="009D6A42" w:rsidRPr="0005348F">
        <w:rPr>
          <w:rFonts w:ascii="AvenirNext LT Pro Cn" w:hAnsi="AvenirNext LT Pro Cn"/>
        </w:rPr>
        <w:t>marché à procédure adaptée</w:t>
      </w:r>
      <w:r w:rsidRPr="0005348F">
        <w:rPr>
          <w:rFonts w:ascii="AvenirNext LT Pro Cn" w:hAnsi="AvenirNext LT Pro Cn"/>
        </w:rPr>
        <w:t xml:space="preserve"> en application</w:t>
      </w:r>
      <w:r w:rsidR="00826483" w:rsidRPr="0005348F">
        <w:rPr>
          <w:rFonts w:ascii="AvenirNext LT Pro Cn" w:hAnsi="AvenirNext LT Pro Cn"/>
        </w:rPr>
        <w:t xml:space="preserve"> des articles L</w:t>
      </w:r>
      <w:r w:rsidR="00A76475" w:rsidRPr="0005348F">
        <w:rPr>
          <w:rFonts w:ascii="AvenirNext LT Pro Cn" w:hAnsi="AvenirNext LT Pro Cn"/>
        </w:rPr>
        <w:t xml:space="preserve">. </w:t>
      </w:r>
      <w:r w:rsidR="00826483" w:rsidRPr="0005348F">
        <w:rPr>
          <w:rFonts w:ascii="AvenirNext LT Pro Cn" w:hAnsi="AvenirNext LT Pro Cn"/>
        </w:rPr>
        <w:t>2123-1 et R</w:t>
      </w:r>
      <w:r w:rsidR="00A76475" w:rsidRPr="0005348F">
        <w:rPr>
          <w:rFonts w:ascii="AvenirNext LT Pro Cn" w:hAnsi="AvenirNext LT Pro Cn"/>
        </w:rPr>
        <w:t xml:space="preserve">. </w:t>
      </w:r>
      <w:r w:rsidR="00826483" w:rsidRPr="0005348F">
        <w:rPr>
          <w:rFonts w:ascii="AvenirNext LT Pro Cn" w:hAnsi="AvenirNext LT Pro Cn"/>
        </w:rPr>
        <w:t xml:space="preserve">2123-1 à </w:t>
      </w:r>
      <w:r w:rsidR="002B6255" w:rsidRPr="0005348F">
        <w:rPr>
          <w:rFonts w:ascii="AvenirNext LT Pro Cn" w:hAnsi="AvenirNext LT Pro Cn"/>
        </w:rPr>
        <w:t>R</w:t>
      </w:r>
      <w:r w:rsidR="00A76475" w:rsidRPr="0005348F">
        <w:rPr>
          <w:rFonts w:ascii="AvenirNext LT Pro Cn" w:hAnsi="AvenirNext LT Pro Cn"/>
        </w:rPr>
        <w:t xml:space="preserve">. </w:t>
      </w:r>
      <w:r w:rsidR="002B6255" w:rsidRPr="0005348F">
        <w:rPr>
          <w:rFonts w:ascii="AvenirNext LT Pro Cn" w:hAnsi="AvenirNext LT Pro Cn"/>
        </w:rPr>
        <w:t>2123-</w:t>
      </w:r>
      <w:r w:rsidR="00B679C2" w:rsidRPr="0005348F">
        <w:rPr>
          <w:rFonts w:ascii="AvenirNext LT Pro Cn" w:hAnsi="AvenirNext LT Pro Cn"/>
        </w:rPr>
        <w:t xml:space="preserve">8 </w:t>
      </w:r>
      <w:r w:rsidR="002B6255" w:rsidRPr="0005348F">
        <w:rPr>
          <w:rFonts w:ascii="AvenirNext LT Pro Cn" w:hAnsi="AvenirNext LT Pro Cn"/>
        </w:rPr>
        <w:t>du code de la commande publique</w:t>
      </w:r>
      <w:r w:rsidR="004702C6" w:rsidRPr="0005348F">
        <w:rPr>
          <w:rFonts w:ascii="AvenirNext LT Pro Cn" w:hAnsi="AvenirNext LT Pro Cn"/>
        </w:rPr>
        <w:t>.</w:t>
      </w:r>
    </w:p>
    <w:p w14:paraId="166C2E95" w14:textId="77777777" w:rsidR="009B1727" w:rsidRPr="0005348F" w:rsidRDefault="006F3FB2">
      <w:pPr>
        <w:pStyle w:val="Titre1"/>
        <w:rPr>
          <w:rFonts w:ascii="AvenirNext LT Pro Cn" w:hAnsi="AvenirNext LT Pro Cn" w:cs="Times New Roman"/>
        </w:rPr>
      </w:pPr>
      <w:bookmarkStart w:id="31" w:name="_Toc384796593"/>
      <w:bookmarkStart w:id="32" w:name="_Toc204705712"/>
      <w:r w:rsidRPr="0005348F">
        <w:rPr>
          <w:rFonts w:ascii="AvenirNext LT Pro Cn" w:hAnsi="AvenirNext LT Pro Cn" w:cs="Times New Roman"/>
        </w:rPr>
        <w:t>DÉCOMPOSITION</w:t>
      </w:r>
      <w:r w:rsidR="009B1727" w:rsidRPr="0005348F">
        <w:rPr>
          <w:rFonts w:ascii="AvenirNext LT Pro Cn" w:hAnsi="AvenirNext LT Pro Cn" w:cs="Times New Roman"/>
        </w:rPr>
        <w:t xml:space="preserve"> EN LOTS</w:t>
      </w:r>
      <w:bookmarkEnd w:id="31"/>
      <w:bookmarkEnd w:id="32"/>
    </w:p>
    <w:p w14:paraId="75E7684E" w14:textId="77777777" w:rsidR="009B1727" w:rsidRDefault="009B1727" w:rsidP="00F23ADA">
      <w:pPr>
        <w:spacing w:before="240"/>
        <w:jc w:val="both"/>
        <w:rPr>
          <w:rFonts w:ascii="AvenirNext LT Pro Cn" w:hAnsi="AvenirNext LT Pro Cn"/>
        </w:rPr>
      </w:pPr>
      <w:r w:rsidRPr="0005348F">
        <w:rPr>
          <w:rFonts w:ascii="AvenirNext LT Pro Cn" w:hAnsi="AvenirNext LT Pro Cn"/>
        </w:rPr>
        <w:t>La présente consultation n’est pas décomposée</w:t>
      </w:r>
      <w:r w:rsidR="00574BA1" w:rsidRPr="0005348F">
        <w:rPr>
          <w:rFonts w:ascii="AvenirNext LT Pro Cn" w:hAnsi="AvenirNext LT Pro Cn"/>
        </w:rPr>
        <w:t xml:space="preserve"> en lots au sens de l’article </w:t>
      </w:r>
      <w:r w:rsidR="00015DC4" w:rsidRPr="0005348F">
        <w:rPr>
          <w:rFonts w:ascii="AvenirNext LT Pro Cn" w:hAnsi="AvenirNext LT Pro Cn"/>
        </w:rPr>
        <w:t>L</w:t>
      </w:r>
      <w:r w:rsidR="00A76475" w:rsidRPr="0005348F">
        <w:rPr>
          <w:rFonts w:ascii="AvenirNext LT Pro Cn" w:hAnsi="AvenirNext LT Pro Cn"/>
        </w:rPr>
        <w:t xml:space="preserve">. </w:t>
      </w:r>
      <w:r w:rsidR="00015DC4" w:rsidRPr="0005348F">
        <w:rPr>
          <w:rFonts w:ascii="AvenirNext LT Pro Cn" w:hAnsi="AvenirNext LT Pro Cn"/>
        </w:rPr>
        <w:t xml:space="preserve">2113-10 </w:t>
      </w:r>
      <w:r w:rsidR="00B679C2" w:rsidRPr="0005348F">
        <w:rPr>
          <w:rFonts w:ascii="AvenirNext LT Pro Cn" w:hAnsi="AvenirNext LT Pro Cn"/>
        </w:rPr>
        <w:t>du code de la commande publique</w:t>
      </w:r>
      <w:r w:rsidRPr="0005348F">
        <w:rPr>
          <w:rFonts w:ascii="AvenirNext LT Pro Cn" w:hAnsi="AvenirNext LT Pro Cn"/>
        </w:rPr>
        <w:t xml:space="preserve">. </w:t>
      </w:r>
    </w:p>
    <w:p w14:paraId="499963DC" w14:textId="77777777" w:rsidR="00F324FA" w:rsidRPr="0005348F" w:rsidRDefault="00F324FA" w:rsidP="00F324FA">
      <w:pPr>
        <w:spacing w:before="120"/>
        <w:jc w:val="both"/>
        <w:rPr>
          <w:rFonts w:ascii="AvenirNext LT Pro Cn" w:hAnsi="AvenirNext LT Pro Cn"/>
        </w:rPr>
      </w:pPr>
      <w:r w:rsidRPr="00F324FA">
        <w:rPr>
          <w:rFonts w:ascii="AvenirNext LT Pro Cn" w:hAnsi="AvenirNext LT Pro Cn"/>
        </w:rPr>
        <w:t>Les soumissionnaires peuvent répondre seuls ou en groupement.</w:t>
      </w:r>
    </w:p>
    <w:p w14:paraId="3B790600" w14:textId="77777777" w:rsidR="009B1727" w:rsidRPr="0005348F" w:rsidRDefault="009B1727">
      <w:pPr>
        <w:pStyle w:val="Titre1"/>
        <w:rPr>
          <w:rFonts w:ascii="AvenirNext LT Pro Cn" w:hAnsi="AvenirNext LT Pro Cn" w:cs="Times New Roman"/>
        </w:rPr>
      </w:pPr>
      <w:bookmarkStart w:id="33" w:name="_Toc384796602"/>
      <w:bookmarkStart w:id="34" w:name="_Toc204705713"/>
      <w:r w:rsidRPr="0005348F">
        <w:rPr>
          <w:rFonts w:ascii="AvenirNext LT Pro Cn" w:hAnsi="AvenirNext LT Pro Cn" w:cs="Times New Roman"/>
        </w:rPr>
        <w:t>DURÉE DU MARCHÉ</w:t>
      </w:r>
      <w:bookmarkEnd w:id="33"/>
      <w:bookmarkEnd w:id="34"/>
    </w:p>
    <w:p w14:paraId="2CE7F81B" w14:textId="77777777" w:rsidR="008A162C" w:rsidRPr="0005348F" w:rsidRDefault="008A162C" w:rsidP="008A162C">
      <w:pPr>
        <w:rPr>
          <w:rFonts w:ascii="AvenirNext LT Pro Cn" w:hAnsi="AvenirNext LT Pro Cn"/>
        </w:rPr>
      </w:pPr>
    </w:p>
    <w:p w14:paraId="5A25EFEF" w14:textId="1CA0E607" w:rsidR="00034C98" w:rsidRPr="0005348F" w:rsidRDefault="00034C98" w:rsidP="00034C98">
      <w:pPr>
        <w:rPr>
          <w:rFonts w:ascii="AvenirNext LT Pro Cn" w:hAnsi="AvenirNext LT Pro Cn"/>
          <w:color w:val="ED7D31" w:themeColor="accent2"/>
        </w:rPr>
      </w:pPr>
      <w:r w:rsidRPr="0005348F">
        <w:rPr>
          <w:rFonts w:ascii="AvenirNext LT Pro Cn" w:hAnsi="AvenirNext LT Pro Cn"/>
        </w:rPr>
        <w:t xml:space="preserve">La durée du marché débute à sa date de notification et se termine à l’extinction du </w:t>
      </w:r>
      <w:r w:rsidRPr="00274551">
        <w:rPr>
          <w:rFonts w:ascii="AvenirNext LT Pro Cn" w:hAnsi="AvenirNext LT Pro Cn"/>
        </w:rPr>
        <w:t>délai de garantie.</w:t>
      </w:r>
    </w:p>
    <w:p w14:paraId="7C7292A4" w14:textId="77777777" w:rsidR="00BA1D5C" w:rsidRPr="0005348F" w:rsidRDefault="00BA1D5C">
      <w:pPr>
        <w:pStyle w:val="Corpsdetexte"/>
        <w:rPr>
          <w:rFonts w:ascii="AvenirNext LT Pro Cn" w:hAnsi="AvenirNext LT Pro Cn" w:cs="Times New Roman"/>
        </w:rPr>
      </w:pPr>
    </w:p>
    <w:p w14:paraId="52709038" w14:textId="77777777" w:rsidR="009B1727" w:rsidRPr="0005348F" w:rsidRDefault="009B1727">
      <w:pPr>
        <w:pStyle w:val="Titre1"/>
        <w:rPr>
          <w:rFonts w:ascii="AvenirNext LT Pro Cn" w:hAnsi="AvenirNext LT Pro Cn" w:cs="Times New Roman"/>
        </w:rPr>
      </w:pPr>
      <w:bookmarkStart w:id="35" w:name="_Toc384796603"/>
      <w:bookmarkStart w:id="36" w:name="_Toc204705714"/>
      <w:r w:rsidRPr="0005348F">
        <w:rPr>
          <w:rFonts w:ascii="AvenirNext LT Pro Cn" w:hAnsi="AvenirNext LT Pro Cn" w:cs="Times New Roman"/>
        </w:rPr>
        <w:t xml:space="preserve">DÉLAI DE VALIDITÉ DES </w:t>
      </w:r>
      <w:bookmarkEnd w:id="35"/>
      <w:r w:rsidR="003E35B8" w:rsidRPr="0005348F">
        <w:rPr>
          <w:rFonts w:ascii="AvenirNext LT Pro Cn" w:hAnsi="AvenirNext LT Pro Cn" w:cs="Times New Roman"/>
        </w:rPr>
        <w:t>OFFRES</w:t>
      </w:r>
      <w:bookmarkEnd w:id="36"/>
    </w:p>
    <w:p w14:paraId="43598AE3" w14:textId="77777777" w:rsidR="009B1727" w:rsidRPr="0005348F" w:rsidRDefault="009B1727" w:rsidP="008A162C">
      <w:pPr>
        <w:rPr>
          <w:rFonts w:ascii="AvenirNext LT Pro Cn" w:hAnsi="AvenirNext LT Pro Cn"/>
        </w:rPr>
      </w:pPr>
    </w:p>
    <w:p w14:paraId="5D31F86F" w14:textId="4DDBFA6E" w:rsidR="00251901" w:rsidRPr="0005348F" w:rsidRDefault="009B1727" w:rsidP="008A162C">
      <w:pPr>
        <w:rPr>
          <w:rFonts w:ascii="AvenirNext LT Pro Cn" w:hAnsi="AvenirNext LT Pro Cn"/>
        </w:rPr>
      </w:pPr>
      <w:r w:rsidRPr="0005348F">
        <w:rPr>
          <w:rFonts w:ascii="AvenirNext LT Pro Cn" w:hAnsi="AvenirNext LT Pro Cn"/>
        </w:rPr>
        <w:t>Le délai de validité des pro</w:t>
      </w:r>
      <w:r w:rsidR="004F2EC8" w:rsidRPr="0005348F">
        <w:rPr>
          <w:rFonts w:ascii="AvenirNext LT Pro Cn" w:hAnsi="AvenirNext LT Pro Cn"/>
        </w:rPr>
        <w:t xml:space="preserve">positions est </w:t>
      </w:r>
      <w:r w:rsidR="0064371D" w:rsidRPr="0005348F">
        <w:rPr>
          <w:rFonts w:ascii="AvenirNext LT Pro Cn" w:hAnsi="AvenirNext LT Pro Cn"/>
        </w:rPr>
        <w:t xml:space="preserve">de </w:t>
      </w:r>
      <w:r w:rsidR="00915C73" w:rsidRPr="00274551">
        <w:rPr>
          <w:rFonts w:ascii="AvenirNext LT Pro Cn" w:hAnsi="AvenirNext LT Pro Cn"/>
          <w:b/>
        </w:rPr>
        <w:t>90</w:t>
      </w:r>
      <w:r w:rsidRPr="00274551">
        <w:rPr>
          <w:rFonts w:ascii="AvenirNext LT Pro Cn" w:hAnsi="AvenirNext LT Pro Cn"/>
        </w:rPr>
        <w:t xml:space="preserve"> </w:t>
      </w:r>
      <w:r w:rsidRPr="000828E6">
        <w:rPr>
          <w:rFonts w:ascii="AvenirNext LT Pro Cn" w:hAnsi="AvenirNext LT Pro Cn"/>
        </w:rPr>
        <w:t xml:space="preserve">jours </w:t>
      </w:r>
      <w:r w:rsidRPr="0005348F">
        <w:rPr>
          <w:rFonts w:ascii="AvenirNext LT Pro Cn" w:hAnsi="AvenirNext LT Pro Cn"/>
        </w:rPr>
        <w:t>à compter de la date limite fixée pour la réception des plis en page de garde du présent règlement.</w:t>
      </w:r>
    </w:p>
    <w:p w14:paraId="466147D5" w14:textId="77777777" w:rsidR="00317B74" w:rsidRPr="0005348F" w:rsidRDefault="00317B74" w:rsidP="008A162C">
      <w:pPr>
        <w:rPr>
          <w:rFonts w:ascii="AvenirNext LT Pro Cn" w:hAnsi="AvenirNext LT Pro Cn"/>
          <w:b/>
          <w:i/>
          <w:color w:val="C00000"/>
        </w:rPr>
      </w:pPr>
    </w:p>
    <w:p w14:paraId="1D0D9AB6" w14:textId="77777777" w:rsidR="009B1727" w:rsidRPr="0005348F" w:rsidRDefault="009B1727">
      <w:pPr>
        <w:pStyle w:val="Titre1"/>
        <w:rPr>
          <w:rFonts w:ascii="AvenirNext LT Pro Cn" w:hAnsi="AvenirNext LT Pro Cn" w:cs="Times New Roman"/>
        </w:rPr>
      </w:pPr>
      <w:bookmarkStart w:id="37" w:name="_Toc384796604"/>
      <w:bookmarkStart w:id="38" w:name="_Toc204705715"/>
      <w:r w:rsidRPr="0005348F">
        <w:rPr>
          <w:rFonts w:ascii="AvenirNext LT Pro Cn" w:hAnsi="AvenirNext LT Pro Cn" w:cs="Times New Roman"/>
        </w:rPr>
        <w:lastRenderedPageBreak/>
        <w:t>PRÉSENTATION DES PROPOSITIONS</w:t>
      </w:r>
      <w:bookmarkEnd w:id="37"/>
      <w:bookmarkEnd w:id="38"/>
    </w:p>
    <w:p w14:paraId="2DF4F3E9" w14:textId="77777777" w:rsidR="00AE6295" w:rsidRPr="0005348F" w:rsidRDefault="00AE6295" w:rsidP="00AE6295">
      <w:pPr>
        <w:ind w:left="360"/>
        <w:rPr>
          <w:rFonts w:ascii="AvenirNext LT Pro Cn" w:hAnsi="AvenirNext LT Pro Cn"/>
        </w:rPr>
      </w:pPr>
    </w:p>
    <w:p w14:paraId="293E098A" w14:textId="77777777" w:rsidR="009B1727" w:rsidRPr="0005348F" w:rsidRDefault="009B1727" w:rsidP="00FA3918">
      <w:pPr>
        <w:pStyle w:val="Titre2"/>
        <w:rPr>
          <w:i/>
        </w:rPr>
      </w:pPr>
      <w:bookmarkStart w:id="39" w:name="_Toc219111014"/>
      <w:bookmarkStart w:id="40" w:name="_Toc384796606"/>
      <w:bookmarkStart w:id="41" w:name="_Toc204705716"/>
      <w:r w:rsidRPr="0005348F">
        <w:t>Modalités de présentation des candidatures et des offres</w:t>
      </w:r>
      <w:bookmarkEnd w:id="39"/>
      <w:bookmarkEnd w:id="40"/>
      <w:bookmarkEnd w:id="41"/>
    </w:p>
    <w:p w14:paraId="4C00A915" w14:textId="77777777" w:rsidR="009B1727" w:rsidRPr="0005348F" w:rsidRDefault="009B1727" w:rsidP="008A162C">
      <w:pPr>
        <w:rPr>
          <w:rFonts w:ascii="AvenirNext LT Pro Cn" w:hAnsi="AvenirNext LT Pro Cn"/>
        </w:rPr>
      </w:pPr>
    </w:p>
    <w:p w14:paraId="50635C13" w14:textId="77777777" w:rsidR="009B1727" w:rsidRPr="0005348F" w:rsidRDefault="009B1727" w:rsidP="008A162C">
      <w:pPr>
        <w:rPr>
          <w:rFonts w:ascii="AvenirNext LT Pro Cn" w:hAnsi="AvenirNext LT Pro Cn"/>
        </w:rPr>
      </w:pPr>
      <w:r w:rsidRPr="0005348F">
        <w:rPr>
          <w:rFonts w:ascii="AvenirNext LT Pro Cn" w:hAnsi="AvenirNext LT Pro Cn"/>
        </w:rPr>
        <w:t xml:space="preserve">L’offre de chaque </w:t>
      </w:r>
      <w:r w:rsidR="00D003C7" w:rsidRPr="0005348F">
        <w:rPr>
          <w:rFonts w:ascii="AvenirNext LT Pro Cn" w:hAnsi="AvenirNext LT Pro Cn"/>
        </w:rPr>
        <w:t>soumissionnaire</w:t>
      </w:r>
      <w:r w:rsidRPr="0005348F">
        <w:rPr>
          <w:rFonts w:ascii="AvenirNext LT Pro Cn" w:hAnsi="AvenirNext LT Pro Cn"/>
        </w:rPr>
        <w:t xml:space="preserve"> sera entièrement rédigée en langue française.</w:t>
      </w:r>
      <w:r w:rsidR="002E0591" w:rsidRPr="0005348F">
        <w:rPr>
          <w:rFonts w:ascii="AvenirNext LT Pro Cn" w:hAnsi="AvenirNext LT Pro Cn"/>
        </w:rPr>
        <w:t xml:space="preserve"> </w:t>
      </w:r>
    </w:p>
    <w:p w14:paraId="0ED02FC1" w14:textId="77777777" w:rsidR="009B1727" w:rsidRPr="0005348F" w:rsidRDefault="009B1727" w:rsidP="008141F7">
      <w:pPr>
        <w:spacing w:before="120"/>
        <w:rPr>
          <w:rFonts w:ascii="AvenirNext LT Pro Cn" w:hAnsi="AvenirNext LT Pro Cn"/>
        </w:rPr>
      </w:pPr>
      <w:r w:rsidRPr="0005348F">
        <w:rPr>
          <w:rFonts w:ascii="AvenirNext LT Pro Cn" w:hAnsi="AvenirNext LT Pro Cn"/>
        </w:rPr>
        <w:t>Les offres seront exprimées en EURO.</w:t>
      </w:r>
    </w:p>
    <w:p w14:paraId="63C4B356" w14:textId="77777777" w:rsidR="009B1727" w:rsidRPr="0005348F" w:rsidRDefault="009B1727" w:rsidP="00FA3918">
      <w:pPr>
        <w:pStyle w:val="Titre3"/>
      </w:pPr>
      <w:bookmarkStart w:id="42" w:name="_Toc219111015"/>
      <w:bookmarkStart w:id="43" w:name="_Toc384796607"/>
      <w:bookmarkStart w:id="44" w:name="_Toc204705717"/>
      <w:r w:rsidRPr="0005348F">
        <w:t>Pour la partie « candidature »</w:t>
      </w:r>
      <w:bookmarkEnd w:id="42"/>
      <w:bookmarkEnd w:id="43"/>
      <w:bookmarkEnd w:id="44"/>
    </w:p>
    <w:p w14:paraId="0C20DB3D" w14:textId="77777777" w:rsidR="00C25C3F" w:rsidRPr="0005348F" w:rsidRDefault="00E647BA" w:rsidP="00882AC9">
      <w:pPr>
        <w:spacing w:before="240"/>
        <w:jc w:val="both"/>
        <w:rPr>
          <w:rFonts w:ascii="AvenirNext LT Pro Cn" w:hAnsi="AvenirNext LT Pro Cn"/>
        </w:rPr>
      </w:pPr>
      <w:r w:rsidRPr="0005348F">
        <w:rPr>
          <w:rFonts w:ascii="AvenirNext LT Pro Cn" w:hAnsi="AvenirNext LT Pro Cn"/>
        </w:rPr>
        <w:t xml:space="preserve">Sauf </w:t>
      </w:r>
      <w:r w:rsidR="00206C0A" w:rsidRPr="0005348F">
        <w:rPr>
          <w:rFonts w:ascii="AvenirNext LT Pro Cn" w:hAnsi="AvenirNext LT Pro Cn"/>
        </w:rPr>
        <w:t xml:space="preserve">en cas de </w:t>
      </w:r>
      <w:r w:rsidRPr="0005348F">
        <w:rPr>
          <w:rFonts w:ascii="AvenirNext LT Pro Cn" w:hAnsi="AvenirNext LT Pro Cn"/>
        </w:rPr>
        <w:t>remise d’une candidature par DUME</w:t>
      </w:r>
      <w:r w:rsidR="00A279A6" w:rsidRPr="0005348F">
        <w:rPr>
          <w:rFonts w:ascii="AvenirNext LT Pro Cn" w:hAnsi="AvenirNext LT Pro Cn"/>
        </w:rPr>
        <w:t xml:space="preserve"> (document unique de marché européen)</w:t>
      </w:r>
      <w:r w:rsidRPr="0005348F">
        <w:rPr>
          <w:rFonts w:ascii="AvenirNext LT Pro Cn" w:hAnsi="AvenirNext LT Pro Cn"/>
        </w:rPr>
        <w:t xml:space="preserve"> l</w:t>
      </w:r>
      <w:r w:rsidR="00C25C3F" w:rsidRPr="0005348F">
        <w:rPr>
          <w:rFonts w:ascii="AvenirNext LT Pro Cn" w:hAnsi="AvenirNext LT Pro Cn"/>
        </w:rPr>
        <w:t xml:space="preserve">es soumissionnaires fournissent l'intégralité des pièces et des renseignements exigés </w:t>
      </w:r>
      <w:r w:rsidRPr="0005348F">
        <w:rPr>
          <w:rFonts w:ascii="AvenirNext LT Pro Cn" w:hAnsi="AvenirNext LT Pro Cn"/>
        </w:rPr>
        <w:t>ci-après</w:t>
      </w:r>
      <w:r w:rsidR="00C25C3F" w:rsidRPr="0005348F">
        <w:rPr>
          <w:rFonts w:ascii="AvenirNext LT Pro Cn" w:hAnsi="AvenirNext LT Pro Cn"/>
        </w:rPr>
        <w:t>. Toute candidature incomplète ou ne respectant pas les exigences formulées dans les documents de la consultation pourra être éliminée.</w:t>
      </w:r>
    </w:p>
    <w:p w14:paraId="63876356" w14:textId="77777777" w:rsidR="00AC7856" w:rsidRPr="0005348F" w:rsidRDefault="00882AC9" w:rsidP="00882AC9">
      <w:pPr>
        <w:pStyle w:val="Paragraphedeliste"/>
        <w:numPr>
          <w:ilvl w:val="0"/>
          <w:numId w:val="27"/>
        </w:numPr>
        <w:spacing w:after="0"/>
        <w:rPr>
          <w:rFonts w:cs="Times New Roman"/>
          <w:sz w:val="24"/>
          <w:szCs w:val="24"/>
        </w:rPr>
      </w:pPr>
      <w:bookmarkStart w:id="45" w:name="_Toc194835798"/>
      <w:r w:rsidRPr="0005348F">
        <w:rPr>
          <w:rFonts w:cs="Times New Roman"/>
          <w:sz w:val="24"/>
          <w:szCs w:val="24"/>
        </w:rPr>
        <w:t>L</w:t>
      </w:r>
      <w:r w:rsidR="00AC7856" w:rsidRPr="0005348F">
        <w:rPr>
          <w:rFonts w:cs="Times New Roman"/>
          <w:sz w:val="24"/>
          <w:szCs w:val="24"/>
        </w:rPr>
        <w:t>a lettre de candidature, et le cas échant l’habilitation du mandataire p</w:t>
      </w:r>
      <w:r w:rsidR="00E647BA" w:rsidRPr="0005348F">
        <w:rPr>
          <w:rFonts w:cs="Times New Roman"/>
          <w:sz w:val="24"/>
          <w:szCs w:val="24"/>
        </w:rPr>
        <w:t xml:space="preserve">ar ses </w:t>
      </w:r>
      <w:r w:rsidR="00AC7856" w:rsidRPr="0005348F">
        <w:rPr>
          <w:rFonts w:cs="Times New Roman"/>
          <w:sz w:val="24"/>
          <w:szCs w:val="24"/>
        </w:rPr>
        <w:t>cotraitants en cas de groupement (réf :</w:t>
      </w:r>
      <w:r w:rsidR="002E0591" w:rsidRPr="0005348F">
        <w:rPr>
          <w:rFonts w:cs="Times New Roman"/>
          <w:sz w:val="24"/>
          <w:szCs w:val="24"/>
        </w:rPr>
        <w:t xml:space="preserve"> formulaire</w:t>
      </w:r>
      <w:r w:rsidR="00AC7856" w:rsidRPr="0005348F">
        <w:rPr>
          <w:rFonts w:cs="Times New Roman"/>
          <w:sz w:val="24"/>
          <w:szCs w:val="24"/>
        </w:rPr>
        <w:t xml:space="preserve"> DC1) ; </w:t>
      </w:r>
    </w:p>
    <w:p w14:paraId="5BFAD293" w14:textId="77777777" w:rsidR="00882AC9" w:rsidRPr="00B920A9" w:rsidRDefault="00882AC9" w:rsidP="00882AC9">
      <w:pPr>
        <w:pStyle w:val="Paragraphedeliste"/>
        <w:numPr>
          <w:ilvl w:val="0"/>
          <w:numId w:val="27"/>
        </w:numPr>
        <w:spacing w:after="0"/>
        <w:rPr>
          <w:rFonts w:cs="Times New Roman"/>
          <w:sz w:val="24"/>
          <w:szCs w:val="24"/>
        </w:rPr>
      </w:pPr>
      <w:r w:rsidRPr="00B920A9">
        <w:rPr>
          <w:rFonts w:cs="Times New Roman"/>
          <w:sz w:val="24"/>
          <w:szCs w:val="24"/>
        </w:rPr>
        <w:t>La déclaration sur l’honneur ci-jointe ;</w:t>
      </w:r>
    </w:p>
    <w:p w14:paraId="406D46AA" w14:textId="77777777" w:rsidR="001D33E8" w:rsidRPr="0005348F" w:rsidRDefault="00882AC9" w:rsidP="00B920A9">
      <w:pPr>
        <w:pStyle w:val="Paragraphedeliste"/>
        <w:numPr>
          <w:ilvl w:val="0"/>
          <w:numId w:val="27"/>
        </w:numPr>
        <w:spacing w:after="0"/>
        <w:rPr>
          <w:rFonts w:cs="Times New Roman"/>
          <w:sz w:val="24"/>
          <w:szCs w:val="24"/>
        </w:rPr>
      </w:pPr>
      <w:r w:rsidRPr="0005348F">
        <w:rPr>
          <w:rFonts w:cs="Times New Roman"/>
          <w:sz w:val="24"/>
          <w:szCs w:val="24"/>
        </w:rPr>
        <w:t>L</w:t>
      </w:r>
      <w:r w:rsidR="00AC7856" w:rsidRPr="0005348F">
        <w:rPr>
          <w:rFonts w:cs="Times New Roman"/>
          <w:sz w:val="24"/>
          <w:szCs w:val="24"/>
        </w:rPr>
        <w:t xml:space="preserve">a </w:t>
      </w:r>
      <w:r w:rsidR="00AC7856" w:rsidRPr="000828E6">
        <w:rPr>
          <w:rFonts w:cs="Times New Roman"/>
          <w:sz w:val="24"/>
          <w:szCs w:val="24"/>
        </w:rPr>
        <w:t>déclaration des candidats aux marchés de l’Etat (réf :</w:t>
      </w:r>
      <w:r w:rsidR="002E0591" w:rsidRPr="000828E6">
        <w:rPr>
          <w:rFonts w:cs="Times New Roman"/>
          <w:sz w:val="24"/>
          <w:szCs w:val="24"/>
        </w:rPr>
        <w:t xml:space="preserve"> formulaire</w:t>
      </w:r>
      <w:r w:rsidR="00AC7856" w:rsidRPr="000828E6">
        <w:rPr>
          <w:rFonts w:cs="Times New Roman"/>
          <w:sz w:val="24"/>
          <w:szCs w:val="24"/>
        </w:rPr>
        <w:t xml:space="preserve"> DC2</w:t>
      </w:r>
      <w:r w:rsidR="00FA470C" w:rsidRPr="000828E6">
        <w:rPr>
          <w:rFonts w:cs="Times New Roman"/>
          <w:sz w:val="24"/>
          <w:szCs w:val="24"/>
        </w:rPr>
        <w:t>)</w:t>
      </w:r>
      <w:r w:rsidR="008F3825" w:rsidRPr="000828E6">
        <w:rPr>
          <w:rFonts w:cs="Times New Roman"/>
          <w:sz w:val="24"/>
          <w:szCs w:val="24"/>
        </w:rPr>
        <w:t xml:space="preserve">, avec </w:t>
      </w:r>
      <w:r w:rsidR="00B920A9" w:rsidRPr="000828E6">
        <w:rPr>
          <w:rFonts w:cs="Times New Roman"/>
          <w:sz w:val="24"/>
          <w:szCs w:val="24"/>
        </w:rPr>
        <w:t>le chiffre d'</w:t>
      </w:r>
      <w:r w:rsidR="00974559" w:rsidRPr="000828E6">
        <w:rPr>
          <w:rFonts w:cs="Times New Roman"/>
          <w:sz w:val="24"/>
          <w:szCs w:val="24"/>
        </w:rPr>
        <w:t xml:space="preserve">affaires global du candidat </w:t>
      </w:r>
      <w:r w:rsidR="00974559" w:rsidRPr="00274551">
        <w:rPr>
          <w:rFonts w:eastAsia="Times New Roman" w:cs="Times New Roman"/>
          <w:sz w:val="24"/>
          <w:szCs w:val="24"/>
          <w:lang w:eastAsia="fr-FR"/>
        </w:rPr>
        <w:t xml:space="preserve">et </w:t>
      </w:r>
      <w:r w:rsidR="00B920A9" w:rsidRPr="00274551">
        <w:rPr>
          <w:rFonts w:eastAsia="Times New Roman" w:cs="Times New Roman"/>
          <w:sz w:val="24"/>
          <w:szCs w:val="24"/>
          <w:lang w:eastAsia="fr-FR"/>
        </w:rPr>
        <w:t>le chiffre d'affaires du domaine d'activité faisant l'objet du marché public,</w:t>
      </w:r>
      <w:r w:rsidR="00B920A9" w:rsidRPr="000828E6">
        <w:rPr>
          <w:rFonts w:cs="Times New Roman"/>
          <w:sz w:val="24"/>
          <w:szCs w:val="24"/>
        </w:rPr>
        <w:t xml:space="preserve"> </w:t>
      </w:r>
      <w:r w:rsidR="00B920A9" w:rsidRPr="00B920A9">
        <w:rPr>
          <w:rFonts w:cs="Times New Roman"/>
          <w:sz w:val="24"/>
          <w:szCs w:val="24"/>
        </w:rPr>
        <w:t>portant sur les trois derniers exercices disponibles en fonction de la date de création de l'entreprise ou du début d'activité de l'opérateur économique, dans la mesure où les informations sur ces chiffres d'affaires sont disponibles ;</w:t>
      </w:r>
    </w:p>
    <w:p w14:paraId="3B3CCBDD" w14:textId="77777777" w:rsidR="001D33E8" w:rsidRPr="00B920A9" w:rsidRDefault="00B920A9" w:rsidP="00882AC9">
      <w:pPr>
        <w:pStyle w:val="Paragraphedeliste"/>
        <w:numPr>
          <w:ilvl w:val="0"/>
          <w:numId w:val="27"/>
        </w:numPr>
        <w:spacing w:after="0"/>
        <w:ind w:left="714" w:hanging="357"/>
        <w:rPr>
          <w:rFonts w:eastAsia="Calibri" w:cs="Times New Roman"/>
          <w:b/>
          <w:bCs/>
          <w:i/>
          <w:iCs/>
          <w:sz w:val="24"/>
          <w:szCs w:val="24"/>
        </w:rPr>
      </w:pPr>
      <w:r>
        <w:rPr>
          <w:rFonts w:eastAsia="Times New Roman" w:cs="Times New Roman"/>
          <w:sz w:val="24"/>
          <w:szCs w:val="24"/>
        </w:rPr>
        <w:t>L</w:t>
      </w:r>
      <w:r w:rsidR="00AC7856" w:rsidRPr="0005348F">
        <w:rPr>
          <w:rFonts w:cs="Times New Roman"/>
          <w:sz w:val="24"/>
          <w:szCs w:val="24"/>
          <w:lang w:eastAsia="fr-FR"/>
        </w:rPr>
        <w:t xml:space="preserve">a liste des références similaires de la clientèle publique et privée sur les </w:t>
      </w:r>
      <w:r w:rsidR="00882AC9" w:rsidRPr="0005348F">
        <w:rPr>
          <w:rFonts w:cs="Times New Roman"/>
          <w:sz w:val="24"/>
          <w:szCs w:val="24"/>
          <w:lang w:eastAsia="fr-FR"/>
        </w:rPr>
        <w:t>trois (3)</w:t>
      </w:r>
      <w:r w:rsidR="00AC7856" w:rsidRPr="0005348F">
        <w:rPr>
          <w:rFonts w:cs="Times New Roman"/>
          <w:sz w:val="24"/>
          <w:szCs w:val="24"/>
          <w:lang w:eastAsia="fr-FR"/>
        </w:rPr>
        <w:t xml:space="preserve"> dern</w:t>
      </w:r>
      <w:r w:rsidR="003848B1" w:rsidRPr="0005348F">
        <w:rPr>
          <w:rFonts w:cs="Times New Roman"/>
          <w:sz w:val="24"/>
          <w:szCs w:val="24"/>
          <w:lang w:eastAsia="fr-FR"/>
        </w:rPr>
        <w:t>ières années</w:t>
      </w:r>
      <w:r>
        <w:rPr>
          <w:rFonts w:cs="Times New Roman"/>
          <w:sz w:val="24"/>
          <w:szCs w:val="24"/>
          <w:lang w:eastAsia="fr-FR"/>
        </w:rPr>
        <w:t xml:space="preserve"> indiquant le montant, la date et le destinataire public ou privé</w:t>
      </w:r>
      <w:r w:rsidR="00882AC9" w:rsidRPr="0005348F">
        <w:rPr>
          <w:rFonts w:cs="Times New Roman"/>
          <w:sz w:val="24"/>
          <w:szCs w:val="24"/>
        </w:rPr>
        <w:t>.</w:t>
      </w:r>
      <w:r>
        <w:rPr>
          <w:rFonts w:cs="Times New Roman"/>
          <w:sz w:val="24"/>
          <w:szCs w:val="24"/>
        </w:rPr>
        <w:t xml:space="preserve"> Les références sont prouvées par des attestations du destinataire ou, à défaut, par une déclaration de l’opérateur économique.</w:t>
      </w:r>
    </w:p>
    <w:p w14:paraId="2665AA8A" w14:textId="77777777" w:rsidR="009274C4" w:rsidRPr="0005348F" w:rsidRDefault="009274C4" w:rsidP="00A13DE1">
      <w:pPr>
        <w:spacing w:before="120"/>
        <w:jc w:val="both"/>
        <w:rPr>
          <w:rFonts w:ascii="AvenirNext LT Pro Cn" w:eastAsia="Calibri" w:hAnsi="AvenirNext LT Pro Cn"/>
          <w:bCs/>
        </w:rPr>
      </w:pPr>
      <w:r w:rsidRPr="0005348F">
        <w:rPr>
          <w:rFonts w:ascii="AvenirNext LT Pro Cn" w:eastAsia="Calibri" w:hAnsi="AvenirNext LT Pro Cn"/>
          <w:bCs/>
        </w:rPr>
        <w:t xml:space="preserve">Les soumissionnaires peuvent fournir </w:t>
      </w:r>
      <w:r w:rsidR="008141F7" w:rsidRPr="0005348F">
        <w:rPr>
          <w:rFonts w:ascii="AvenirNext LT Pro Cn" w:eastAsia="Calibri" w:hAnsi="AvenirNext LT Pro Cn"/>
          <w:bCs/>
        </w:rPr>
        <w:t>l</w:t>
      </w:r>
      <w:r w:rsidRPr="0005348F">
        <w:rPr>
          <w:rFonts w:ascii="AvenirNext LT Pro Cn" w:eastAsia="Calibri" w:hAnsi="AvenirNext LT Pro Cn"/>
          <w:bCs/>
        </w:rPr>
        <w:t xml:space="preserve">es pièces complémentaires </w:t>
      </w:r>
      <w:r w:rsidR="008141F7" w:rsidRPr="0005348F">
        <w:rPr>
          <w:rFonts w:ascii="AvenirNext LT Pro Cn" w:eastAsia="Calibri" w:hAnsi="AvenirNext LT Pro Cn"/>
          <w:bCs/>
        </w:rPr>
        <w:t xml:space="preserve">n° 1 à 4 </w:t>
      </w:r>
      <w:r w:rsidRPr="0005348F">
        <w:rPr>
          <w:rFonts w:ascii="AvenirNext LT Pro Cn" w:eastAsia="Calibri" w:hAnsi="AvenirNext LT Pro Cn"/>
          <w:bCs/>
        </w:rPr>
        <w:t xml:space="preserve">dès le départ avec l’ensemble des autres pièces </w:t>
      </w:r>
      <w:r w:rsidR="001D33E8" w:rsidRPr="0005348F">
        <w:rPr>
          <w:rFonts w:ascii="AvenirNext LT Pro Cn" w:eastAsia="Calibri" w:hAnsi="AvenirNext LT Pro Cn"/>
          <w:bCs/>
        </w:rPr>
        <w:t>administratives demandées dans leur pli</w:t>
      </w:r>
      <w:r w:rsidRPr="0005348F">
        <w:rPr>
          <w:rFonts w:ascii="AvenirNext LT Pro Cn" w:eastAsia="Calibri" w:hAnsi="AvenirNext LT Pro Cn"/>
          <w:bCs/>
        </w:rPr>
        <w:t>.</w:t>
      </w:r>
    </w:p>
    <w:p w14:paraId="254C2E07" w14:textId="77777777" w:rsidR="008A162C" w:rsidRPr="0005348F" w:rsidRDefault="00D3023D" w:rsidP="00122AC5">
      <w:pPr>
        <w:jc w:val="both"/>
        <w:rPr>
          <w:rFonts w:ascii="AvenirNext LT Pro Cn" w:eastAsia="Calibri" w:hAnsi="AvenirNext LT Pro Cn"/>
          <w:bCs/>
          <w:i/>
        </w:rPr>
      </w:pPr>
      <w:r w:rsidRPr="0005348F">
        <w:rPr>
          <w:rFonts w:ascii="AvenirNext LT Pro Cn" w:eastAsia="Calibri" w:hAnsi="AvenirNext LT Pro Cn"/>
          <w:bCs/>
          <w:i/>
        </w:rPr>
        <w:t>Pour produire les éléments demandés, le soumissionnaire peut télécharger les f</w:t>
      </w:r>
      <w:r w:rsidR="008827AF" w:rsidRPr="0005348F">
        <w:rPr>
          <w:rFonts w:ascii="AvenirNext LT Pro Cn" w:eastAsia="Calibri" w:hAnsi="AvenirNext LT Pro Cn"/>
          <w:bCs/>
          <w:i/>
        </w:rPr>
        <w:t>ormulaires DC1</w:t>
      </w:r>
      <w:r w:rsidR="00B920A9">
        <w:rPr>
          <w:rFonts w:ascii="AvenirNext LT Pro Cn" w:eastAsia="Calibri" w:hAnsi="AvenirNext LT Pro Cn"/>
          <w:bCs/>
          <w:i/>
        </w:rPr>
        <w:t xml:space="preserve"> et </w:t>
      </w:r>
      <w:r w:rsidR="008827AF" w:rsidRPr="0005348F">
        <w:rPr>
          <w:rFonts w:ascii="AvenirNext LT Pro Cn" w:eastAsia="Calibri" w:hAnsi="AvenirNext LT Pro Cn"/>
          <w:bCs/>
          <w:i/>
        </w:rPr>
        <w:t xml:space="preserve">DC2 </w:t>
      </w:r>
      <w:r w:rsidRPr="0005348F">
        <w:rPr>
          <w:rFonts w:ascii="AvenirNext LT Pro Cn" w:eastAsia="Calibri" w:hAnsi="AvenirNext LT Pro Cn"/>
          <w:bCs/>
          <w:i/>
        </w:rPr>
        <w:t>sur le site du MINEFE à l’adresse suivante rubrique «</w:t>
      </w:r>
      <w:r w:rsidR="00925C98">
        <w:rPr>
          <w:rFonts w:ascii="AvenirNext LT Pro Cn" w:eastAsia="Calibri" w:hAnsi="AvenirNext LT Pro Cn"/>
          <w:bCs/>
          <w:i/>
        </w:rPr>
        <w:t xml:space="preserve"> </w:t>
      </w:r>
      <w:r w:rsidRPr="0005348F">
        <w:rPr>
          <w:rFonts w:ascii="AvenirNext LT Pro Cn" w:eastAsia="Calibri" w:hAnsi="AvenirNext LT Pro Cn"/>
          <w:bCs/>
          <w:i/>
        </w:rPr>
        <w:t xml:space="preserve">formulaires non obligatoires » : </w:t>
      </w:r>
    </w:p>
    <w:p w14:paraId="768E775D" w14:textId="77777777" w:rsidR="00D3023D" w:rsidRPr="0005348F" w:rsidRDefault="00E33B98" w:rsidP="008A162C">
      <w:pPr>
        <w:rPr>
          <w:rFonts w:ascii="AvenirNext LT Pro Cn" w:eastAsia="Calibri" w:hAnsi="AvenirNext LT Pro Cn"/>
          <w:bCs/>
          <w:i/>
        </w:rPr>
      </w:pPr>
      <w:hyperlink r:id="rId10" w:history="1">
        <w:r w:rsidR="000B0516" w:rsidRPr="0005348F">
          <w:rPr>
            <w:rStyle w:val="Lienhypertexte"/>
            <w:rFonts w:ascii="AvenirNext LT Pro Cn" w:eastAsia="Calibri" w:hAnsi="AvenirNext LT Pro Cn"/>
            <w:bCs/>
          </w:rPr>
          <w:t>http://www.economie.gouv.fr/daj/formulaires-declaration-du-candidat</w:t>
        </w:r>
      </w:hyperlink>
    </w:p>
    <w:p w14:paraId="52862D29" w14:textId="77777777" w:rsidR="00D3023D" w:rsidRPr="0005348F" w:rsidRDefault="00D3023D" w:rsidP="00B920A9">
      <w:pPr>
        <w:spacing w:before="120"/>
        <w:rPr>
          <w:rFonts w:ascii="AvenirNext LT Pro Cn" w:hAnsi="AvenirNext LT Pro Cn"/>
          <w:b/>
          <w:i/>
        </w:rPr>
      </w:pPr>
      <w:r w:rsidRPr="0005348F">
        <w:rPr>
          <w:rFonts w:ascii="AvenirNext LT Pro Cn" w:hAnsi="AvenirNext LT Pro Cn"/>
          <w:b/>
          <w:i/>
          <w:u w:val="single"/>
        </w:rPr>
        <w:t>Important </w:t>
      </w:r>
      <w:r w:rsidRPr="0005348F">
        <w:rPr>
          <w:rFonts w:ascii="AvenirNext LT Pro Cn" w:hAnsi="AvenirNext LT Pro Cn"/>
          <w:b/>
          <w:i/>
        </w:rPr>
        <w:t xml:space="preserve">: </w:t>
      </w:r>
    </w:p>
    <w:p w14:paraId="007F59D6" w14:textId="77777777" w:rsidR="00D3023D" w:rsidRPr="0005348F" w:rsidRDefault="00D3023D" w:rsidP="008A162C">
      <w:pPr>
        <w:rPr>
          <w:rFonts w:ascii="AvenirNext LT Pro Cn" w:hAnsi="AvenirNext LT Pro Cn"/>
          <w:b/>
          <w:i/>
        </w:rPr>
      </w:pPr>
    </w:p>
    <w:p w14:paraId="30A61559" w14:textId="77777777" w:rsidR="00434770" w:rsidRPr="0005348F" w:rsidRDefault="00D3023D" w:rsidP="008A65E4">
      <w:pPr>
        <w:jc w:val="both"/>
        <w:rPr>
          <w:rFonts w:ascii="AvenirNext LT Pro Cn" w:hAnsi="AvenirNext LT Pro Cn"/>
          <w:b/>
          <w:i/>
        </w:rPr>
      </w:pPr>
      <w:r w:rsidRPr="0005348F">
        <w:rPr>
          <w:rFonts w:ascii="AvenirNext LT Pro Cn" w:hAnsi="AvenirNext LT Pro Cn"/>
          <w:b/>
          <w:i/>
        </w:rPr>
        <w:t xml:space="preserve">Ces pièces </w:t>
      </w:r>
      <w:r w:rsidR="009A4336" w:rsidRPr="0005348F">
        <w:rPr>
          <w:rFonts w:ascii="AvenirNext LT Pro Cn" w:hAnsi="AvenirNext LT Pro Cn"/>
          <w:b/>
          <w:i/>
        </w:rPr>
        <w:t>sont également à fournir pour </w:t>
      </w:r>
    </w:p>
    <w:p w14:paraId="6E8DD06C" w14:textId="77777777" w:rsidR="00F44930" w:rsidRPr="0005348F" w:rsidRDefault="00F44930" w:rsidP="008A65E4">
      <w:pPr>
        <w:pStyle w:val="Paragraphedeliste"/>
        <w:numPr>
          <w:ilvl w:val="0"/>
          <w:numId w:val="25"/>
        </w:numPr>
        <w:rPr>
          <w:rFonts w:cs="Times New Roman"/>
          <w:b/>
          <w:i/>
          <w:sz w:val="24"/>
          <w:szCs w:val="24"/>
        </w:rPr>
      </w:pPr>
      <w:proofErr w:type="gramStart"/>
      <w:r w:rsidRPr="0005348F">
        <w:rPr>
          <w:rFonts w:cs="Times New Roman"/>
          <w:b/>
          <w:i/>
          <w:sz w:val="24"/>
          <w:szCs w:val="24"/>
        </w:rPr>
        <w:t>chaque</w:t>
      </w:r>
      <w:proofErr w:type="gramEnd"/>
      <w:r w:rsidRPr="0005348F">
        <w:rPr>
          <w:rFonts w:cs="Times New Roman"/>
          <w:b/>
          <w:i/>
          <w:sz w:val="24"/>
          <w:szCs w:val="24"/>
        </w:rPr>
        <w:t xml:space="preserve"> cotraitant membre du groupement (à l’exception du DC1 à communiquer uniquement par le mandataire du groupement) ;</w:t>
      </w:r>
    </w:p>
    <w:p w14:paraId="5181A373" w14:textId="77777777" w:rsidR="00D3023D" w:rsidRPr="0005348F" w:rsidRDefault="00D3023D" w:rsidP="008A65E4">
      <w:pPr>
        <w:jc w:val="both"/>
        <w:rPr>
          <w:rFonts w:ascii="AvenirNext LT Pro Cn" w:hAnsi="AvenirNext LT Pro Cn"/>
          <w:b/>
          <w:i/>
        </w:rPr>
      </w:pPr>
      <w:r w:rsidRPr="0005348F">
        <w:rPr>
          <w:rFonts w:ascii="AvenirNext LT Pro Cn" w:hAnsi="AvenirNext LT Pro Cn"/>
          <w:b/>
          <w:i/>
        </w:rPr>
        <w:t xml:space="preserve">De même, pour justifier de leurs capacités, les soumissionnaires peuvent faire appel aux capacités d’autres opérateurs économiques quelle que soit la nature du lien juridique les associant. </w:t>
      </w:r>
    </w:p>
    <w:p w14:paraId="75685DB2" w14:textId="77777777" w:rsidR="00D3023D" w:rsidRPr="0005348F" w:rsidRDefault="00D3023D" w:rsidP="008A65E4">
      <w:pPr>
        <w:jc w:val="both"/>
        <w:rPr>
          <w:rFonts w:ascii="AvenirNext LT Pro Cn" w:hAnsi="AvenirNext LT Pro Cn"/>
          <w:b/>
          <w:i/>
        </w:rPr>
      </w:pPr>
      <w:r w:rsidRPr="0005348F">
        <w:rPr>
          <w:rFonts w:ascii="AvenirNext LT Pro Cn" w:hAnsi="AvenirNext LT Pro Cn"/>
          <w:b/>
          <w:i/>
        </w:rPr>
        <w:t xml:space="preserve">Pour le cas où la nature du lien juridique les associant ne relève </w:t>
      </w:r>
      <w:r w:rsidR="00B920A9">
        <w:rPr>
          <w:rFonts w:ascii="AvenirNext LT Pro Cn" w:hAnsi="AvenirNext LT Pro Cn"/>
          <w:b/>
          <w:i/>
        </w:rPr>
        <w:t xml:space="preserve">pas </w:t>
      </w:r>
      <w:r w:rsidRPr="0005348F">
        <w:rPr>
          <w:rFonts w:ascii="AvenirNext LT Pro Cn" w:hAnsi="AvenirNext LT Pro Cn"/>
          <w:b/>
          <w:i/>
        </w:rPr>
        <w:t>de la cotraitance</w:t>
      </w:r>
      <w:r w:rsidR="002139C4" w:rsidRPr="0005348F">
        <w:rPr>
          <w:rFonts w:ascii="AvenirNext LT Pro Cn" w:hAnsi="AvenirNext LT Pro Cn"/>
          <w:b/>
          <w:i/>
        </w:rPr>
        <w:t>, et en application de l’article</w:t>
      </w:r>
      <w:r w:rsidRPr="0005348F">
        <w:rPr>
          <w:rFonts w:ascii="AvenirNext LT Pro Cn" w:hAnsi="AvenirNext LT Pro Cn"/>
          <w:b/>
          <w:i/>
        </w:rPr>
        <w:t xml:space="preserve"> </w:t>
      </w:r>
      <w:r w:rsidR="00015DC4" w:rsidRPr="0005348F">
        <w:rPr>
          <w:rFonts w:ascii="AvenirNext LT Pro Cn" w:hAnsi="AvenirNext LT Pro Cn"/>
          <w:b/>
          <w:i/>
        </w:rPr>
        <w:t>R</w:t>
      </w:r>
      <w:r w:rsidR="00A76475" w:rsidRPr="0005348F">
        <w:rPr>
          <w:rFonts w:ascii="AvenirNext LT Pro Cn" w:hAnsi="AvenirNext LT Pro Cn"/>
          <w:b/>
          <w:i/>
        </w:rPr>
        <w:t xml:space="preserve">. </w:t>
      </w:r>
      <w:r w:rsidR="00015DC4" w:rsidRPr="0005348F">
        <w:rPr>
          <w:rFonts w:ascii="AvenirNext LT Pro Cn" w:hAnsi="AvenirNext LT Pro Cn"/>
          <w:b/>
          <w:i/>
        </w:rPr>
        <w:t xml:space="preserve">2143-12 </w:t>
      </w:r>
      <w:r w:rsidR="00B679C2" w:rsidRPr="0005348F">
        <w:rPr>
          <w:rFonts w:ascii="AvenirNext LT Pro Cn" w:hAnsi="AvenirNext LT Pro Cn"/>
          <w:b/>
          <w:i/>
        </w:rPr>
        <w:t>du code de la commande publique</w:t>
      </w:r>
      <w:r w:rsidRPr="0005348F">
        <w:rPr>
          <w:rFonts w:ascii="AvenirNext LT Pro Cn" w:hAnsi="AvenirNext LT Pro Cn"/>
          <w:b/>
          <w:i/>
        </w:rPr>
        <w:t xml:space="preserve">, les soumissionnaires doivent </w:t>
      </w:r>
      <w:r w:rsidR="00890C27" w:rsidRPr="0005348F">
        <w:rPr>
          <w:rFonts w:ascii="AvenirNext LT Pro Cn" w:hAnsi="AvenirNext LT Pro Cn"/>
          <w:b/>
          <w:i/>
        </w:rPr>
        <w:t>apporter</w:t>
      </w:r>
      <w:r w:rsidRPr="0005348F">
        <w:rPr>
          <w:rFonts w:ascii="AvenirNext LT Pro Cn" w:hAnsi="AvenirNext LT Pro Cn"/>
          <w:b/>
          <w:i/>
        </w:rPr>
        <w:t xml:space="preserve">, outre l’ensemble des pièces obligatoires de candidature énumérées dans le présent article, </w:t>
      </w:r>
      <w:r w:rsidR="00890C27" w:rsidRPr="0005348F">
        <w:rPr>
          <w:rFonts w:ascii="AvenirNext LT Pro Cn" w:hAnsi="AvenirNext LT Pro Cn"/>
          <w:b/>
          <w:i/>
        </w:rPr>
        <w:t>une preuve par tout moyen approprié</w:t>
      </w:r>
      <w:r w:rsidRPr="0005348F">
        <w:rPr>
          <w:rFonts w:ascii="AvenirNext LT Pro Cn" w:hAnsi="AvenirNext LT Pro Cn"/>
          <w:b/>
          <w:i/>
        </w:rPr>
        <w:t>, justifiant qu’ils disposeront effectivement des capacités présentées à l’appui de leur candidature pour la réalisation du marché.</w:t>
      </w:r>
    </w:p>
    <w:p w14:paraId="3FDF7D96" w14:textId="77777777" w:rsidR="00570921" w:rsidRPr="0005348F" w:rsidRDefault="00570921" w:rsidP="008A65E4">
      <w:pPr>
        <w:jc w:val="both"/>
        <w:rPr>
          <w:rFonts w:ascii="AvenirNext LT Pro Cn" w:hAnsi="AvenirNext LT Pro Cn"/>
          <w:b/>
          <w:i/>
        </w:rPr>
      </w:pPr>
    </w:p>
    <w:p w14:paraId="7BE1AA25" w14:textId="77777777" w:rsidR="009B1727" w:rsidRPr="0005348F" w:rsidRDefault="00EA0AE6" w:rsidP="00FA3918">
      <w:pPr>
        <w:pStyle w:val="Titre3"/>
      </w:pPr>
      <w:bookmarkStart w:id="46" w:name="_Toc219111016"/>
      <w:bookmarkStart w:id="47" w:name="_Toc384796608"/>
      <w:bookmarkStart w:id="48" w:name="_Toc204705718"/>
      <w:r w:rsidRPr="0005348F">
        <w:t>– Pour la partie « O</w:t>
      </w:r>
      <w:r w:rsidR="009B1727" w:rsidRPr="0005348F">
        <w:t>ffre »</w:t>
      </w:r>
      <w:bookmarkEnd w:id="45"/>
      <w:bookmarkEnd w:id="46"/>
      <w:bookmarkEnd w:id="47"/>
      <w:bookmarkEnd w:id="48"/>
    </w:p>
    <w:p w14:paraId="1B4958A9" w14:textId="77777777" w:rsidR="00284094" w:rsidRPr="0005348F" w:rsidRDefault="00284094" w:rsidP="008A162C">
      <w:pPr>
        <w:rPr>
          <w:rFonts w:ascii="AvenirNext LT Pro Cn" w:hAnsi="AvenirNext LT Pro Cn"/>
          <w:i/>
        </w:rPr>
      </w:pPr>
    </w:p>
    <w:p w14:paraId="67DB11C0" w14:textId="77777777" w:rsidR="009B1727" w:rsidRPr="0005348F" w:rsidRDefault="009B1727" w:rsidP="008A162C">
      <w:pPr>
        <w:rPr>
          <w:rFonts w:ascii="AvenirNext LT Pro Cn" w:hAnsi="AvenirNext LT Pro Cn"/>
        </w:rPr>
      </w:pPr>
      <w:r w:rsidRPr="0005348F">
        <w:rPr>
          <w:rFonts w:ascii="AvenirNext LT Pro Cn" w:hAnsi="AvenirNext LT Pro Cn"/>
        </w:rPr>
        <w:lastRenderedPageBreak/>
        <w:t>Le dossie</w:t>
      </w:r>
      <w:r w:rsidR="0077712A" w:rsidRPr="0005348F">
        <w:rPr>
          <w:rFonts w:ascii="AvenirNext LT Pro Cn" w:hAnsi="AvenirNext LT Pro Cn"/>
        </w:rPr>
        <w:t>r à remettre par chaque soumissionnaire</w:t>
      </w:r>
      <w:r w:rsidRPr="0005348F">
        <w:rPr>
          <w:rFonts w:ascii="AvenirNext LT Pro Cn" w:hAnsi="AvenirNext LT Pro Cn"/>
        </w:rPr>
        <w:t xml:space="preserve"> doit comporter :</w:t>
      </w:r>
    </w:p>
    <w:p w14:paraId="5A44E218" w14:textId="77777777" w:rsidR="00C40B53" w:rsidRPr="0005348F" w:rsidRDefault="00C40B53" w:rsidP="00C40B53">
      <w:pPr>
        <w:numPr>
          <w:ilvl w:val="0"/>
          <w:numId w:val="15"/>
        </w:numPr>
        <w:autoSpaceDE w:val="0"/>
        <w:autoSpaceDN w:val="0"/>
        <w:adjustRightInd w:val="0"/>
        <w:spacing w:before="120"/>
        <w:jc w:val="both"/>
        <w:rPr>
          <w:rFonts w:ascii="AvenirNext LT Pro Cn" w:hAnsi="AvenirNext LT Pro Cn"/>
        </w:rPr>
      </w:pPr>
      <w:r w:rsidRPr="0005348F">
        <w:rPr>
          <w:rFonts w:ascii="AvenirNext LT Pro Cn" w:hAnsi="AvenirNext LT Pro Cn"/>
        </w:rPr>
        <w:t>L’</w:t>
      </w:r>
      <w:r w:rsidRPr="0005348F">
        <w:rPr>
          <w:rFonts w:ascii="AvenirNext LT Pro Cn" w:hAnsi="AvenirNext LT Pro Cn"/>
          <w:b/>
          <w:bCs/>
        </w:rPr>
        <w:t xml:space="preserve">acte d'engagement valant cahier des clauses </w:t>
      </w:r>
      <w:r w:rsidR="008A65E4" w:rsidRPr="0005348F">
        <w:rPr>
          <w:rFonts w:ascii="AvenirNext LT Pro Cn" w:hAnsi="AvenirNext LT Pro Cn"/>
          <w:b/>
          <w:bCs/>
        </w:rPr>
        <w:t xml:space="preserve">particulières </w:t>
      </w:r>
      <w:r w:rsidRPr="0005348F">
        <w:rPr>
          <w:rFonts w:ascii="AvenirNext LT Pro Cn" w:hAnsi="AvenirNext LT Pro Cn"/>
        </w:rPr>
        <w:t xml:space="preserve">(cadre joint dans le dossier de consultation) dûment </w:t>
      </w:r>
      <w:r w:rsidRPr="0005348F">
        <w:rPr>
          <w:rFonts w:ascii="AvenirNext LT Pro Cn" w:hAnsi="AvenirNext LT Pro Cn"/>
          <w:b/>
        </w:rPr>
        <w:t xml:space="preserve">complété </w:t>
      </w:r>
      <w:r w:rsidRPr="0005348F">
        <w:rPr>
          <w:rFonts w:ascii="AvenirNext LT Pro Cn" w:hAnsi="AvenirNext LT Pro Cn"/>
        </w:rPr>
        <w:t xml:space="preserve">et précisant le </w:t>
      </w:r>
      <w:r w:rsidRPr="0005348F">
        <w:rPr>
          <w:rFonts w:ascii="AvenirNext LT Pro Cn" w:hAnsi="AvenirNext LT Pro Cn"/>
          <w:b/>
        </w:rPr>
        <w:t xml:space="preserve">montant </w:t>
      </w:r>
      <w:r w:rsidRPr="0005348F">
        <w:rPr>
          <w:rFonts w:ascii="AvenirNext LT Pro Cn" w:hAnsi="AvenirNext LT Pro Cn"/>
        </w:rPr>
        <w:t>hors taxes et toutes taxes comprises des prestations qui font l'objet de l'offre</w:t>
      </w:r>
      <w:r w:rsidR="00974559">
        <w:rPr>
          <w:rFonts w:ascii="AvenirNext LT Pro Cn" w:hAnsi="AvenirNext LT Pro Cn"/>
        </w:rPr>
        <w:t>.</w:t>
      </w:r>
      <w:r w:rsidRPr="0005348F">
        <w:rPr>
          <w:rFonts w:ascii="AvenirNext LT Pro Cn" w:hAnsi="AvenirNext LT Pro Cn"/>
        </w:rPr>
        <w:t xml:space="preserve"> </w:t>
      </w:r>
    </w:p>
    <w:p w14:paraId="1FA2896A" w14:textId="3DABC365" w:rsidR="00C40B53" w:rsidRPr="00274551" w:rsidRDefault="00C36277" w:rsidP="002A200A">
      <w:pPr>
        <w:numPr>
          <w:ilvl w:val="0"/>
          <w:numId w:val="15"/>
        </w:numPr>
        <w:autoSpaceDE w:val="0"/>
        <w:autoSpaceDN w:val="0"/>
        <w:adjustRightInd w:val="0"/>
        <w:spacing w:before="120"/>
        <w:jc w:val="both"/>
        <w:rPr>
          <w:rFonts w:ascii="AvenirNext LT Pro Cn" w:hAnsi="AvenirNext LT Pro Cn"/>
        </w:rPr>
      </w:pPr>
      <w:r>
        <w:rPr>
          <w:rFonts w:ascii="AvenirNext LT Pro Cn" w:hAnsi="AvenirNext LT Pro Cn"/>
          <w:b/>
        </w:rPr>
        <w:t>La décomposition du prix</w:t>
      </w:r>
      <w:r w:rsidR="00C40B53" w:rsidRPr="0005348F">
        <w:rPr>
          <w:rFonts w:ascii="AvenirNext LT Pro Cn" w:hAnsi="AvenirNext LT Pro Cn"/>
          <w:b/>
        </w:rPr>
        <w:t xml:space="preserve"> globale et forfaitaire</w:t>
      </w:r>
      <w:r w:rsidR="00C40B53" w:rsidRPr="0005348F">
        <w:rPr>
          <w:rFonts w:ascii="AvenirNext LT Pro Cn" w:hAnsi="AvenirNext LT Pro Cn"/>
        </w:rPr>
        <w:t xml:space="preserve"> du soumissionnaire</w:t>
      </w:r>
      <w:r>
        <w:rPr>
          <w:rFonts w:ascii="AvenirNext LT Pro Cn" w:hAnsi="AvenirNext LT Pro Cn"/>
        </w:rPr>
        <w:t xml:space="preserve"> (DPGF)</w:t>
      </w:r>
      <w:r w:rsidR="002A200A">
        <w:rPr>
          <w:rFonts w:ascii="AvenirNext LT Pro Cn" w:hAnsi="AvenirNext LT Pro Cn"/>
        </w:rPr>
        <w:t xml:space="preserve"> </w:t>
      </w:r>
      <w:r w:rsidR="00C40B53" w:rsidRPr="002A200A">
        <w:rPr>
          <w:rFonts w:ascii="AvenirNext LT Pro Cn" w:hAnsi="AvenirNext LT Pro Cn"/>
        </w:rPr>
        <w:t>Cette dernière</w:t>
      </w:r>
      <w:r w:rsidRPr="002A200A">
        <w:rPr>
          <w:rFonts w:ascii="AvenirNext LT Pro Cn" w:hAnsi="AvenirNext LT Pro Cn"/>
        </w:rPr>
        <w:t xml:space="preserve"> sera détaillée et fera apparaître tous les éléments de l’offre, </w:t>
      </w:r>
      <w:r w:rsidR="00C40B53" w:rsidRPr="000828E6">
        <w:rPr>
          <w:rFonts w:ascii="AvenirNext LT Pro Cn" w:hAnsi="AvenirNext LT Pro Cn"/>
        </w:rPr>
        <w:t xml:space="preserve">notamment </w:t>
      </w:r>
      <w:r w:rsidR="00C40B53" w:rsidRPr="00274551">
        <w:rPr>
          <w:rFonts w:ascii="AvenirNext LT Pro Cn" w:hAnsi="AvenirNext LT Pro Cn"/>
        </w:rPr>
        <w:t>l’installation/livraison de l’équipement, le coût de la formation</w:t>
      </w:r>
      <w:r w:rsidR="00140DA5" w:rsidRPr="00274551">
        <w:rPr>
          <w:rFonts w:ascii="AvenirNext LT Pro Cn" w:hAnsi="AvenirNext LT Pro Cn"/>
        </w:rPr>
        <w:t>, la garantie, le SAV</w:t>
      </w:r>
      <w:r w:rsidR="007D0B2A" w:rsidRPr="00274551">
        <w:rPr>
          <w:rFonts w:ascii="AvenirNext LT Pro Cn" w:hAnsi="AvenirNext LT Pro Cn"/>
        </w:rPr>
        <w:t xml:space="preserve">, les PSE </w:t>
      </w:r>
      <w:r w:rsidR="00C40B53" w:rsidRPr="00274551">
        <w:rPr>
          <w:rFonts w:ascii="AvenirNext LT Pro Cn" w:hAnsi="AvenirNext LT Pro Cn"/>
        </w:rPr>
        <w:t>etc.</w:t>
      </w:r>
      <w:r w:rsidR="00C40B53" w:rsidRPr="000828E6">
        <w:rPr>
          <w:rFonts w:ascii="AvenirNext LT Pro Cn" w:hAnsi="AvenirNext LT Pro Cn"/>
        </w:rPr>
        <w:t xml:space="preserve"> </w:t>
      </w:r>
      <w:r w:rsidR="00C40B53" w:rsidRPr="00274551">
        <w:rPr>
          <w:rFonts w:ascii="AvenirNext LT Pro Cn" w:hAnsi="AvenirNext LT Pro Cn"/>
        </w:rPr>
        <w:t xml:space="preserve">L’offre financière doit être disponible en fichier type tableur modifiable. </w:t>
      </w:r>
    </w:p>
    <w:p w14:paraId="397E610E" w14:textId="542D9294" w:rsidR="00C40B53" w:rsidRPr="0005348F" w:rsidRDefault="00C40B53" w:rsidP="00C40B53">
      <w:pPr>
        <w:numPr>
          <w:ilvl w:val="0"/>
          <w:numId w:val="15"/>
        </w:numPr>
        <w:autoSpaceDE w:val="0"/>
        <w:autoSpaceDN w:val="0"/>
        <w:adjustRightInd w:val="0"/>
        <w:spacing w:before="120"/>
        <w:jc w:val="both"/>
        <w:rPr>
          <w:rFonts w:ascii="AvenirNext LT Pro Cn" w:hAnsi="AvenirNext LT Pro Cn"/>
        </w:rPr>
      </w:pPr>
      <w:r w:rsidRPr="0005348F">
        <w:rPr>
          <w:rFonts w:ascii="AvenirNext LT Pro Cn" w:hAnsi="AvenirNext LT Pro Cn"/>
          <w:b/>
        </w:rPr>
        <w:t>L</w:t>
      </w:r>
      <w:r w:rsidR="00E81B0A" w:rsidRPr="0005348F">
        <w:rPr>
          <w:rFonts w:ascii="AvenirNext LT Pro Cn" w:hAnsi="AvenirNext LT Pro Cn"/>
          <w:b/>
        </w:rPr>
        <w:t xml:space="preserve">e </w:t>
      </w:r>
      <w:r w:rsidR="003D676B">
        <w:rPr>
          <w:rFonts w:ascii="AvenirNext LT Pro Cn" w:hAnsi="AvenirNext LT Pro Cn"/>
          <w:b/>
        </w:rPr>
        <w:t>cadre de réponse technique</w:t>
      </w:r>
      <w:r w:rsidR="00E45594" w:rsidRPr="00274551">
        <w:rPr>
          <w:rFonts w:ascii="AvenirNext LT Pro Cn" w:hAnsi="AvenirNext LT Pro Cn"/>
          <w:b/>
        </w:rPr>
        <w:t>*</w:t>
      </w:r>
      <w:r w:rsidR="00E81B0A" w:rsidRPr="0005348F">
        <w:rPr>
          <w:rFonts w:ascii="AvenirNext LT Pro Cn" w:hAnsi="AvenirNext LT Pro Cn"/>
          <w:b/>
        </w:rPr>
        <w:t xml:space="preserve"> présentant l</w:t>
      </w:r>
      <w:r w:rsidRPr="0005348F">
        <w:rPr>
          <w:rFonts w:ascii="AvenirNext LT Pro Cn" w:hAnsi="AvenirNext LT Pro Cn"/>
          <w:b/>
        </w:rPr>
        <w:t>’offre technique</w:t>
      </w:r>
      <w:r w:rsidRPr="0005348F">
        <w:rPr>
          <w:rFonts w:ascii="AvenirNext LT Pro Cn" w:hAnsi="AvenirNext LT Pro Cn"/>
        </w:rPr>
        <w:t xml:space="preserve"> du soumissionnaire </w:t>
      </w:r>
      <w:r w:rsidR="00E81B0A" w:rsidRPr="0005348F">
        <w:rPr>
          <w:rFonts w:ascii="AvenirNext LT Pro Cn" w:hAnsi="AvenirNext LT Pro Cn"/>
        </w:rPr>
        <w:t xml:space="preserve">et qui </w:t>
      </w:r>
      <w:r w:rsidRPr="0005348F">
        <w:rPr>
          <w:rFonts w:ascii="AvenirNext LT Pro Cn" w:hAnsi="AvenirNext LT Pro Cn"/>
        </w:rPr>
        <w:t>devra obligatoirement comporter les éléments suivants</w:t>
      </w:r>
      <w:r w:rsidR="008A65E4" w:rsidRPr="0005348F">
        <w:rPr>
          <w:rFonts w:ascii="AvenirNext LT Pro Cn" w:hAnsi="AvenirNext LT Pro Cn"/>
          <w:i/>
          <w:color w:val="ED7D31" w:themeColor="accent2"/>
        </w:rPr>
        <w:t xml:space="preserve"> </w:t>
      </w:r>
      <w:r w:rsidRPr="0005348F">
        <w:rPr>
          <w:rFonts w:ascii="AvenirNext LT Pro Cn" w:hAnsi="AvenirNext LT Pro Cn"/>
          <w:i/>
          <w:color w:val="ED7D31" w:themeColor="accent2"/>
        </w:rPr>
        <w:t>:</w:t>
      </w:r>
    </w:p>
    <w:p w14:paraId="405E1CBE" w14:textId="77777777" w:rsidR="00C40B53" w:rsidRPr="00274551" w:rsidRDefault="00C40B53" w:rsidP="008A65E4">
      <w:pPr>
        <w:numPr>
          <w:ilvl w:val="0"/>
          <w:numId w:val="16"/>
        </w:numPr>
        <w:autoSpaceDE w:val="0"/>
        <w:autoSpaceDN w:val="0"/>
        <w:adjustRightInd w:val="0"/>
        <w:spacing w:before="40"/>
        <w:ind w:firstLine="556"/>
        <w:rPr>
          <w:rFonts w:ascii="AvenirNext LT Pro Cn" w:hAnsi="AvenirNext LT Pro Cn"/>
          <w:bCs/>
        </w:rPr>
      </w:pPr>
      <w:r w:rsidRPr="00274551">
        <w:rPr>
          <w:rFonts w:ascii="AvenirNext LT Pro Cn" w:hAnsi="AvenirNext LT Pro Cn"/>
          <w:bCs/>
        </w:rPr>
        <w:t>Matériel proposé et ses caractéristiques techniques (critère 1)</w:t>
      </w:r>
    </w:p>
    <w:p w14:paraId="758189E0" w14:textId="159BF9C6" w:rsidR="00C40B53" w:rsidRPr="00274551" w:rsidRDefault="009E2D7C" w:rsidP="008A65E4">
      <w:pPr>
        <w:numPr>
          <w:ilvl w:val="0"/>
          <w:numId w:val="16"/>
        </w:numPr>
        <w:autoSpaceDE w:val="0"/>
        <w:autoSpaceDN w:val="0"/>
        <w:adjustRightInd w:val="0"/>
        <w:spacing w:before="40"/>
        <w:ind w:firstLine="556"/>
        <w:rPr>
          <w:rFonts w:ascii="AvenirNext LT Pro Cn" w:hAnsi="AvenirNext LT Pro Cn"/>
          <w:bCs/>
        </w:rPr>
      </w:pPr>
      <w:r w:rsidRPr="00274551">
        <w:rPr>
          <w:rFonts w:ascii="AvenirNext LT Pro Cn" w:hAnsi="AvenirNext LT Pro Cn"/>
          <w:bCs/>
        </w:rPr>
        <w:t>Qualité du service après-vente</w:t>
      </w:r>
      <w:r w:rsidR="00C40B53" w:rsidRPr="00274551">
        <w:rPr>
          <w:rFonts w:ascii="AvenirNext LT Pro Cn" w:hAnsi="AvenirNext LT Pro Cn"/>
          <w:bCs/>
        </w:rPr>
        <w:t xml:space="preserve"> (critère </w:t>
      </w:r>
      <w:r w:rsidR="00732675" w:rsidRPr="00274551">
        <w:rPr>
          <w:rFonts w:ascii="AvenirNext LT Pro Cn" w:hAnsi="AvenirNext LT Pro Cn"/>
          <w:bCs/>
        </w:rPr>
        <w:t>3</w:t>
      </w:r>
      <w:r w:rsidR="00C40B53" w:rsidRPr="00274551">
        <w:rPr>
          <w:rFonts w:ascii="AvenirNext LT Pro Cn" w:hAnsi="AvenirNext LT Pro Cn"/>
          <w:bCs/>
        </w:rPr>
        <w:t>)</w:t>
      </w:r>
    </w:p>
    <w:p w14:paraId="059342F3" w14:textId="06D51AF3" w:rsidR="00E81B0A" w:rsidRPr="00274551" w:rsidRDefault="00E81B0A" w:rsidP="008A65E4">
      <w:pPr>
        <w:numPr>
          <w:ilvl w:val="0"/>
          <w:numId w:val="16"/>
        </w:numPr>
        <w:autoSpaceDE w:val="0"/>
        <w:autoSpaceDN w:val="0"/>
        <w:adjustRightInd w:val="0"/>
        <w:spacing w:before="40"/>
        <w:ind w:firstLine="556"/>
        <w:jc w:val="both"/>
        <w:rPr>
          <w:rFonts w:ascii="AvenirNext LT Pro Cn" w:hAnsi="AvenirNext LT Pro Cn"/>
          <w:bCs/>
        </w:rPr>
      </w:pPr>
      <w:r w:rsidRPr="00274551">
        <w:rPr>
          <w:rFonts w:ascii="AvenirNext LT Pro Cn" w:hAnsi="AvenirNext LT Pro Cn"/>
          <w:bCs/>
        </w:rPr>
        <w:t xml:space="preserve">Délai de livraison (critère </w:t>
      </w:r>
      <w:r w:rsidR="00732675" w:rsidRPr="00274551">
        <w:rPr>
          <w:rFonts w:ascii="AvenirNext LT Pro Cn" w:hAnsi="AvenirNext LT Pro Cn"/>
          <w:bCs/>
        </w:rPr>
        <w:t>4</w:t>
      </w:r>
      <w:r w:rsidRPr="00274551">
        <w:rPr>
          <w:rFonts w:ascii="AvenirNext LT Pro Cn" w:hAnsi="AvenirNext LT Pro Cn"/>
          <w:bCs/>
        </w:rPr>
        <w:t>)</w:t>
      </w:r>
    </w:p>
    <w:p w14:paraId="7D7C1F64" w14:textId="5C03E59B" w:rsidR="009E2D7C" w:rsidRPr="00274551" w:rsidRDefault="009E2D7C" w:rsidP="008A65E4">
      <w:pPr>
        <w:numPr>
          <w:ilvl w:val="0"/>
          <w:numId w:val="16"/>
        </w:numPr>
        <w:autoSpaceDE w:val="0"/>
        <w:autoSpaceDN w:val="0"/>
        <w:adjustRightInd w:val="0"/>
        <w:spacing w:before="40"/>
        <w:ind w:firstLine="556"/>
        <w:jc w:val="both"/>
        <w:rPr>
          <w:rFonts w:ascii="AvenirNext LT Pro Cn" w:hAnsi="AvenirNext LT Pro Cn"/>
          <w:bCs/>
        </w:rPr>
      </w:pPr>
      <w:r w:rsidRPr="00274551">
        <w:rPr>
          <w:rFonts w:ascii="AvenirNext LT Pro Cn" w:hAnsi="AvenirNext LT Pro Cn"/>
          <w:bCs/>
        </w:rPr>
        <w:t xml:space="preserve">Dispositions environnementales (critère </w:t>
      </w:r>
      <w:r w:rsidR="00732675" w:rsidRPr="00274551">
        <w:rPr>
          <w:rFonts w:ascii="AvenirNext LT Pro Cn" w:hAnsi="AvenirNext LT Pro Cn"/>
          <w:bCs/>
        </w:rPr>
        <w:t>5</w:t>
      </w:r>
      <w:r w:rsidRPr="00274551">
        <w:rPr>
          <w:rFonts w:ascii="AvenirNext LT Pro Cn" w:hAnsi="AvenirNext LT Pro Cn"/>
          <w:bCs/>
        </w:rPr>
        <w:t>)</w:t>
      </w:r>
    </w:p>
    <w:p w14:paraId="1DCD4B99" w14:textId="1080AB78" w:rsidR="00C40B53" w:rsidRPr="0005348F" w:rsidRDefault="00C40B53" w:rsidP="008A65E4">
      <w:pPr>
        <w:autoSpaceDE w:val="0"/>
        <w:autoSpaceDN w:val="0"/>
        <w:adjustRightInd w:val="0"/>
        <w:spacing w:before="120"/>
        <w:ind w:left="360"/>
        <w:jc w:val="both"/>
        <w:rPr>
          <w:rFonts w:ascii="AvenirNext LT Pro Cn" w:hAnsi="AvenirNext LT Pro Cn"/>
        </w:rPr>
      </w:pPr>
      <w:proofErr w:type="gramStart"/>
      <w:r w:rsidRPr="0005348F">
        <w:rPr>
          <w:rFonts w:ascii="AvenirNext LT Pro Cn" w:hAnsi="AvenirNext LT Pro Cn"/>
          <w:bCs/>
          <w:color w:val="000000"/>
        </w:rPr>
        <w:t>ainsi</w:t>
      </w:r>
      <w:proofErr w:type="gramEnd"/>
      <w:r w:rsidRPr="0005348F">
        <w:rPr>
          <w:rFonts w:ascii="AvenirNext LT Pro Cn" w:hAnsi="AvenirNext LT Pro Cn"/>
          <w:bCs/>
          <w:color w:val="000000"/>
        </w:rPr>
        <w:t xml:space="preserve"> que</w:t>
      </w:r>
      <w:r w:rsidRPr="0005348F">
        <w:rPr>
          <w:rFonts w:ascii="AvenirNext LT Pro Cn" w:hAnsi="AvenirNext LT Pro Cn"/>
        </w:rPr>
        <w:t xml:space="preserve"> tous documents permettant d’apprécier l’offre du soumissionnaire au regard des critères </w:t>
      </w:r>
      <w:r w:rsidR="007563EF">
        <w:rPr>
          <w:rFonts w:ascii="AvenirNext LT Pro Cn" w:hAnsi="AvenirNext LT Pro Cn"/>
        </w:rPr>
        <w:t>1,3,4,5</w:t>
      </w:r>
      <w:r w:rsidRPr="0005348F">
        <w:rPr>
          <w:rFonts w:ascii="AvenirNext LT Pro Cn" w:hAnsi="AvenirNext LT Pro Cn"/>
        </w:rPr>
        <w:t xml:space="preserve">  décrits à l’article </w:t>
      </w:r>
      <w:r w:rsidR="00925C98">
        <w:rPr>
          <w:rFonts w:ascii="AvenirNext LT Pro Cn" w:hAnsi="AvenirNext LT Pro Cn"/>
        </w:rPr>
        <w:t xml:space="preserve"> « </w:t>
      </w:r>
      <w:r w:rsidR="0066667F">
        <w:rPr>
          <w:rFonts w:ascii="AvenirNext LT Pro Cn" w:hAnsi="AvenirNext LT Pro Cn"/>
        </w:rPr>
        <w:t>8</w:t>
      </w:r>
      <w:r w:rsidRPr="0005348F">
        <w:rPr>
          <w:rFonts w:ascii="AvenirNext LT Pro Cn" w:hAnsi="AvenirNext LT Pro Cn"/>
        </w:rPr>
        <w:t xml:space="preserve">.2 </w:t>
      </w:r>
      <w:r w:rsidR="00925C98">
        <w:rPr>
          <w:rFonts w:ascii="AvenirNext LT Pro Cn" w:hAnsi="AvenirNext LT Pro Cn"/>
        </w:rPr>
        <w:t>–</w:t>
      </w:r>
      <w:r w:rsidRPr="0005348F">
        <w:rPr>
          <w:rFonts w:ascii="AvenirNext LT Pro Cn" w:hAnsi="AvenirNext LT Pro Cn"/>
        </w:rPr>
        <w:t xml:space="preserve"> Offres</w:t>
      </w:r>
      <w:r w:rsidR="00925C98">
        <w:rPr>
          <w:rFonts w:ascii="AvenirNext LT Pro Cn" w:hAnsi="AvenirNext LT Pro Cn"/>
        </w:rPr>
        <w:t xml:space="preserve"> » </w:t>
      </w:r>
      <w:r w:rsidRPr="0005348F">
        <w:rPr>
          <w:rFonts w:ascii="AvenirNext LT Pro Cn" w:hAnsi="AvenirNext LT Pro Cn"/>
        </w:rPr>
        <w:t xml:space="preserve">du présent règlement de la consultation. </w:t>
      </w:r>
    </w:p>
    <w:p w14:paraId="67D9E141" w14:textId="77777777" w:rsidR="00722D6E" w:rsidRDefault="00C40B53" w:rsidP="008A65E4">
      <w:pPr>
        <w:numPr>
          <w:ilvl w:val="0"/>
          <w:numId w:val="15"/>
        </w:numPr>
        <w:autoSpaceDE w:val="0"/>
        <w:autoSpaceDN w:val="0"/>
        <w:adjustRightInd w:val="0"/>
        <w:spacing w:before="120"/>
        <w:jc w:val="both"/>
        <w:rPr>
          <w:rFonts w:ascii="AvenirNext LT Pro Cn" w:hAnsi="AvenirNext LT Pro Cn"/>
        </w:rPr>
      </w:pPr>
      <w:r w:rsidRPr="0005348F">
        <w:rPr>
          <w:rFonts w:ascii="AvenirNext LT Pro Cn" w:hAnsi="AvenirNext LT Pro Cn"/>
        </w:rPr>
        <w:t>Un relevé d’identité bancaire (</w:t>
      </w:r>
      <w:r w:rsidRPr="0005348F">
        <w:rPr>
          <w:rFonts w:ascii="AvenirNext LT Pro Cn" w:hAnsi="AvenirNext LT Pro Cn"/>
          <w:b/>
        </w:rPr>
        <w:t>IBAN-BIC</w:t>
      </w:r>
      <w:r w:rsidRPr="0005348F">
        <w:rPr>
          <w:rFonts w:ascii="AvenirNext LT Pro Cn" w:hAnsi="AvenirNext LT Pro Cn"/>
        </w:rPr>
        <w:t>)</w:t>
      </w:r>
    </w:p>
    <w:p w14:paraId="2CA36F0E" w14:textId="77777777" w:rsidR="00C40B53" w:rsidRPr="00274551" w:rsidRDefault="00722D6E" w:rsidP="008A65E4">
      <w:pPr>
        <w:numPr>
          <w:ilvl w:val="0"/>
          <w:numId w:val="15"/>
        </w:numPr>
        <w:autoSpaceDE w:val="0"/>
        <w:autoSpaceDN w:val="0"/>
        <w:adjustRightInd w:val="0"/>
        <w:spacing w:before="120"/>
        <w:jc w:val="both"/>
        <w:rPr>
          <w:rFonts w:ascii="AvenirNext LT Pro Cn" w:hAnsi="AvenirNext LT Pro Cn"/>
          <w:b/>
        </w:rPr>
      </w:pPr>
      <w:r w:rsidRPr="00274551">
        <w:rPr>
          <w:rFonts w:ascii="AvenirNext LT Pro Cn" w:hAnsi="AvenirNext LT Pro Cn"/>
          <w:b/>
        </w:rPr>
        <w:t>L’attestation de visite</w:t>
      </w:r>
      <w:r w:rsidR="00C40B53" w:rsidRPr="00274551">
        <w:rPr>
          <w:rFonts w:ascii="AvenirNext LT Pro Cn" w:hAnsi="AvenirNext LT Pro Cn"/>
          <w:b/>
        </w:rPr>
        <w:t xml:space="preserve">. </w:t>
      </w:r>
    </w:p>
    <w:p w14:paraId="14E829E8" w14:textId="77777777" w:rsidR="00E45594" w:rsidRPr="00274551" w:rsidRDefault="00E45594" w:rsidP="0005348F">
      <w:pPr>
        <w:spacing w:before="120"/>
        <w:rPr>
          <w:rFonts w:ascii="AvenirNext LT Pro Cn" w:hAnsi="AvenirNext LT Pro Cn" w:cs="Arial"/>
          <w:bCs/>
        </w:rPr>
      </w:pPr>
      <w:r w:rsidRPr="00274551">
        <w:rPr>
          <w:rFonts w:ascii="AvenirNext LT Pro Cn" w:hAnsi="AvenirNext LT Pro Cn" w:cs="Arial"/>
          <w:bCs/>
        </w:rPr>
        <w:t>*Le titulaire, dans sa réponse technique a une obligation de transparence sur :</w:t>
      </w:r>
    </w:p>
    <w:p w14:paraId="299C5724" w14:textId="77777777" w:rsidR="00E45594" w:rsidRPr="00274551" w:rsidRDefault="00E45594" w:rsidP="00E45594">
      <w:pPr>
        <w:numPr>
          <w:ilvl w:val="0"/>
          <w:numId w:val="19"/>
        </w:numPr>
        <w:jc w:val="both"/>
        <w:rPr>
          <w:rFonts w:ascii="AvenirNext LT Pro Cn" w:hAnsi="AvenirNext LT Pro Cn" w:cs="Arial"/>
          <w:bCs/>
        </w:rPr>
      </w:pPr>
      <w:r w:rsidRPr="00274551">
        <w:rPr>
          <w:rFonts w:ascii="AvenirNext LT Pro Cn" w:hAnsi="AvenirNext LT Pro Cn" w:cs="Arial"/>
          <w:bCs/>
        </w:rPr>
        <w:t>Les performances de l’équipement (ou des équipement(s) proposé(s) ;</w:t>
      </w:r>
    </w:p>
    <w:p w14:paraId="6DC7B9D8" w14:textId="77777777" w:rsidR="00E45594" w:rsidRPr="00274551" w:rsidRDefault="00E45594" w:rsidP="00E45594">
      <w:pPr>
        <w:numPr>
          <w:ilvl w:val="0"/>
          <w:numId w:val="19"/>
        </w:numPr>
        <w:jc w:val="both"/>
        <w:rPr>
          <w:rFonts w:ascii="AvenirNext LT Pro Cn" w:hAnsi="AvenirNext LT Pro Cn" w:cs="Arial"/>
          <w:bCs/>
        </w:rPr>
      </w:pPr>
      <w:r w:rsidRPr="00274551">
        <w:rPr>
          <w:rFonts w:ascii="AvenirNext LT Pro Cn" w:hAnsi="AvenirNext LT Pro Cn" w:cs="Arial"/>
          <w:bCs/>
        </w:rPr>
        <w:t>La durée de disponibilité des pièces détachées ;</w:t>
      </w:r>
    </w:p>
    <w:p w14:paraId="22319566" w14:textId="77777777" w:rsidR="00E45594" w:rsidRPr="00274551" w:rsidRDefault="00E45594" w:rsidP="00E45594">
      <w:pPr>
        <w:numPr>
          <w:ilvl w:val="0"/>
          <w:numId w:val="19"/>
        </w:numPr>
        <w:jc w:val="both"/>
        <w:rPr>
          <w:rFonts w:ascii="AvenirNext LT Pro Cn" w:hAnsi="AvenirNext LT Pro Cn" w:cs="Arial"/>
          <w:bCs/>
        </w:rPr>
      </w:pPr>
      <w:r w:rsidRPr="00274551">
        <w:rPr>
          <w:rFonts w:ascii="AvenirNext LT Pro Cn" w:hAnsi="AvenirNext LT Pro Cn" w:cs="Arial"/>
          <w:bCs/>
        </w:rPr>
        <w:t>La date connue ou probable d’arrêt de fabrication du modèle d’équipement proposé ;</w:t>
      </w:r>
    </w:p>
    <w:p w14:paraId="633D1C54" w14:textId="77777777" w:rsidR="00E45594" w:rsidRPr="00274551" w:rsidRDefault="00E45594" w:rsidP="00E45594">
      <w:pPr>
        <w:numPr>
          <w:ilvl w:val="0"/>
          <w:numId w:val="19"/>
        </w:numPr>
        <w:jc w:val="both"/>
        <w:rPr>
          <w:rFonts w:ascii="AvenirNext LT Pro Cn" w:hAnsi="AvenirNext LT Pro Cn" w:cs="Arial"/>
          <w:bCs/>
        </w:rPr>
      </w:pPr>
      <w:r w:rsidRPr="00274551">
        <w:rPr>
          <w:rFonts w:ascii="AvenirNext LT Pro Cn" w:hAnsi="AvenirNext LT Pro Cn" w:cs="Arial"/>
          <w:bCs/>
        </w:rPr>
        <w:t>Le coût des pièces détachées et des interventions en cas de panne hors période de garantie ou hors contrat de maintenance ;</w:t>
      </w:r>
    </w:p>
    <w:p w14:paraId="3A74BE26" w14:textId="5F6340A6" w:rsidR="00E45594" w:rsidRPr="00274551" w:rsidRDefault="00E45594" w:rsidP="00E45594">
      <w:pPr>
        <w:numPr>
          <w:ilvl w:val="0"/>
          <w:numId w:val="19"/>
        </w:numPr>
        <w:jc w:val="both"/>
        <w:rPr>
          <w:rFonts w:ascii="AvenirNext LT Pro Cn" w:hAnsi="AvenirNext LT Pro Cn" w:cs="Arial"/>
          <w:bCs/>
        </w:rPr>
      </w:pPr>
      <w:r w:rsidRPr="00274551">
        <w:rPr>
          <w:rFonts w:ascii="AvenirNext LT Pro Cn" w:hAnsi="AvenirNext LT Pro Cn" w:cs="Arial"/>
          <w:bCs/>
        </w:rPr>
        <w:t>La qualité de son service après-vente (délai d’intervention, expertise du personnel, support technique, provenance des pièces détachées, conditions de mise à jour des logiciels…) ;</w:t>
      </w:r>
    </w:p>
    <w:p w14:paraId="2BAF8668" w14:textId="77777777" w:rsidR="00E45594" w:rsidRPr="00274551" w:rsidRDefault="00E45594" w:rsidP="00E45594">
      <w:pPr>
        <w:numPr>
          <w:ilvl w:val="0"/>
          <w:numId w:val="19"/>
        </w:numPr>
        <w:jc w:val="both"/>
        <w:rPr>
          <w:rFonts w:ascii="AvenirNext LT Pro Cn" w:hAnsi="AvenirNext LT Pro Cn" w:cs="Arial"/>
          <w:bCs/>
        </w:rPr>
      </w:pPr>
      <w:r w:rsidRPr="00274551">
        <w:rPr>
          <w:rFonts w:ascii="AvenirNext LT Pro Cn" w:hAnsi="AvenirNext LT Pro Cn" w:cs="Arial"/>
          <w:bCs/>
        </w:rPr>
        <w:t xml:space="preserve">La liste des composants répondant à la définition de consommables ; </w:t>
      </w:r>
    </w:p>
    <w:p w14:paraId="07C40C04" w14:textId="77777777" w:rsidR="00E45594" w:rsidRPr="00274551" w:rsidRDefault="00E45594" w:rsidP="00E45594">
      <w:pPr>
        <w:numPr>
          <w:ilvl w:val="0"/>
          <w:numId w:val="19"/>
        </w:numPr>
        <w:jc w:val="both"/>
        <w:rPr>
          <w:rFonts w:ascii="AvenirNext LT Pro Cn" w:hAnsi="AvenirNext LT Pro Cn" w:cs="Arial"/>
          <w:bCs/>
        </w:rPr>
      </w:pPr>
      <w:r w:rsidRPr="00274551">
        <w:rPr>
          <w:rFonts w:ascii="AvenirNext LT Pro Cn" w:hAnsi="AvenirNext LT Pro Cn" w:cs="Arial"/>
          <w:bCs/>
        </w:rPr>
        <w:t>Les vérifications réglementaires et de compatibilité avec l’environnement du laboratoire à effectuer.</w:t>
      </w:r>
    </w:p>
    <w:p w14:paraId="070DACD4" w14:textId="77777777" w:rsidR="00767C6A" w:rsidRPr="00274551" w:rsidRDefault="00767C6A" w:rsidP="00767C6A">
      <w:pPr>
        <w:jc w:val="both"/>
        <w:rPr>
          <w:rFonts w:ascii="AvenirNext LT Pro Cn" w:hAnsi="AvenirNext LT Pro Cn" w:cs="Arial"/>
          <w:bCs/>
        </w:rPr>
      </w:pPr>
    </w:p>
    <w:p w14:paraId="32ABFD69" w14:textId="77777777" w:rsidR="00767C6A" w:rsidRDefault="00767C6A" w:rsidP="00FA3918">
      <w:pPr>
        <w:pStyle w:val="Titre3"/>
      </w:pPr>
      <w:bookmarkStart w:id="49" w:name="_Toc204705719"/>
      <w:r>
        <w:t>Attribution du marché</w:t>
      </w:r>
      <w:bookmarkEnd w:id="49"/>
    </w:p>
    <w:p w14:paraId="0B25680F" w14:textId="65707148" w:rsidR="00767C6A" w:rsidRDefault="00767C6A" w:rsidP="00767C6A">
      <w:pPr>
        <w:spacing w:before="240"/>
        <w:jc w:val="both"/>
        <w:rPr>
          <w:rFonts w:ascii="AvenirNext LT Pro Cn" w:eastAsia="Calibri" w:hAnsi="AvenirNext LT Pro Cn"/>
          <w:bCs/>
          <w:iCs/>
        </w:rPr>
      </w:pPr>
      <w:r w:rsidRPr="00767C6A">
        <w:rPr>
          <w:rFonts w:ascii="AvenirNext LT Pro Cn" w:eastAsia="Calibri" w:hAnsi="AvenirNext LT Pro Cn"/>
          <w:bCs/>
          <w:iCs/>
        </w:rPr>
        <w:t>Le</w:t>
      </w:r>
      <w:r w:rsidRPr="00767C6A">
        <w:rPr>
          <w:rFonts w:ascii="AvenirNext LT Pro Cn" w:eastAsia="Calibri" w:hAnsi="AvenirNext LT Pro Cn"/>
          <w:bCs/>
        </w:rPr>
        <w:t xml:space="preserve"> </w:t>
      </w:r>
      <w:r w:rsidRPr="00767C6A">
        <w:rPr>
          <w:rFonts w:ascii="AvenirNext LT Pro Cn" w:eastAsia="Calibri" w:hAnsi="AvenirNext LT Pro Cn"/>
          <w:bCs/>
          <w:iCs/>
        </w:rPr>
        <w:t xml:space="preserve">marché ne peut être attribué au soumissionnaire retenu que sous réserve qu’il produise, dans un délai de </w:t>
      </w:r>
      <w:r w:rsidR="003D676B" w:rsidRPr="00274551">
        <w:rPr>
          <w:rFonts w:ascii="AvenirNext LT Pro Cn" w:eastAsia="Calibri" w:hAnsi="AvenirNext LT Pro Cn"/>
          <w:bCs/>
          <w:iCs/>
        </w:rPr>
        <w:t>10 jours ouvrés</w:t>
      </w:r>
      <w:r w:rsidRPr="00274551">
        <w:rPr>
          <w:rFonts w:ascii="AvenirNext LT Pro Cn" w:eastAsia="Calibri" w:hAnsi="AvenirNext LT Pro Cn"/>
          <w:bCs/>
          <w:iCs/>
        </w:rPr>
        <w:t xml:space="preserve"> </w:t>
      </w:r>
      <w:r w:rsidRPr="00767C6A">
        <w:rPr>
          <w:rFonts w:ascii="AvenirNext LT Pro Cn" w:eastAsia="Calibri" w:hAnsi="AvenirNext LT Pro Cn"/>
          <w:bCs/>
          <w:iCs/>
        </w:rPr>
        <w:t xml:space="preserve">à compter de la demande d’INRAE,  et  </w:t>
      </w:r>
      <w:r w:rsidRPr="00767C6A">
        <w:rPr>
          <w:rFonts w:ascii="AvenirNext LT Pro Cn" w:eastAsiaTheme="minorHAnsi" w:hAnsi="AvenirNext LT Pro Cn" w:cstheme="minorHAnsi"/>
          <w:sz w:val="22"/>
          <w:szCs w:val="22"/>
          <w:lang w:eastAsia="en-US"/>
        </w:rPr>
        <w:t>en application des articles</w:t>
      </w:r>
      <w:r w:rsidRPr="00767C6A">
        <w:rPr>
          <w:rFonts w:ascii="AvenirNext LT Pro Cn" w:eastAsiaTheme="minorHAnsi" w:hAnsi="AvenirNext LT Pro Cn" w:cstheme="minorHAnsi"/>
          <w:sz w:val="22"/>
          <w:szCs w:val="22"/>
          <w:lang w:eastAsia="en-US"/>
        </w:rPr>
        <w:br/>
        <w:t>R2143-6 à R2143-10 du code de la commande publique</w:t>
      </w:r>
      <w:r>
        <w:rPr>
          <w:rFonts w:ascii="AvenirNext LT Pro Cn" w:eastAsiaTheme="minorHAnsi" w:hAnsi="AvenirNext LT Pro Cn" w:cstheme="minorHAnsi"/>
          <w:sz w:val="22"/>
          <w:szCs w:val="22"/>
          <w:lang w:eastAsia="en-US"/>
        </w:rPr>
        <w:t xml:space="preserve">, les pièces suivantes </w:t>
      </w:r>
      <w:r>
        <w:rPr>
          <w:rFonts w:ascii="AvenirNext LT Pro Cn" w:eastAsia="Calibri" w:hAnsi="AvenirNext LT Pro Cn"/>
          <w:bCs/>
          <w:iCs/>
        </w:rPr>
        <w:t> </w:t>
      </w:r>
      <w:r w:rsidRPr="00767C6A">
        <w:rPr>
          <w:rFonts w:ascii="AvenirNext LT Pro Cn" w:eastAsia="Calibri" w:hAnsi="AvenirNext LT Pro Cn"/>
          <w:bCs/>
          <w:iCs/>
        </w:rPr>
        <w:t>:</w:t>
      </w:r>
    </w:p>
    <w:p w14:paraId="3515C2CB" w14:textId="77777777" w:rsidR="00767C6A" w:rsidRDefault="00767C6A" w:rsidP="00767C6A">
      <w:pPr>
        <w:autoSpaceDE w:val="0"/>
        <w:autoSpaceDN w:val="0"/>
        <w:adjustRightInd w:val="0"/>
        <w:jc w:val="both"/>
        <w:rPr>
          <w:rFonts w:ascii="AvenirNext LT Pro Cn" w:hAnsi="AvenirNext LT Pro Cn" w:cs="Garamond"/>
          <w:color w:val="000000"/>
          <w:sz w:val="22"/>
          <w:szCs w:val="22"/>
          <w:u w:val="single"/>
        </w:rPr>
      </w:pPr>
    </w:p>
    <w:p w14:paraId="6199B879" w14:textId="77777777" w:rsidR="00767C6A" w:rsidRPr="00767C6A" w:rsidRDefault="00767C6A" w:rsidP="00767C6A">
      <w:pPr>
        <w:jc w:val="both"/>
        <w:rPr>
          <w:rFonts w:ascii="AvenirNext LT Pro Cn" w:eastAsia="Calibri" w:hAnsi="AvenirNext LT Pro Cn"/>
          <w:b/>
          <w:bCs/>
          <w:iCs/>
        </w:rPr>
      </w:pPr>
    </w:p>
    <w:p w14:paraId="6146EF85" w14:textId="77777777" w:rsidR="00767C6A" w:rsidRPr="00767C6A" w:rsidRDefault="00767C6A" w:rsidP="00767C6A">
      <w:pPr>
        <w:numPr>
          <w:ilvl w:val="0"/>
          <w:numId w:val="28"/>
        </w:numPr>
        <w:spacing w:after="200" w:line="276" w:lineRule="auto"/>
        <w:ind w:left="360"/>
        <w:contextualSpacing/>
        <w:jc w:val="both"/>
        <w:rPr>
          <w:rFonts w:ascii="AvenirNext LT Pro Cn" w:eastAsiaTheme="minorHAnsi" w:hAnsi="AvenirNext LT Pro Cn" w:cstheme="minorHAnsi"/>
          <w:sz w:val="22"/>
          <w:szCs w:val="22"/>
          <w:lang w:eastAsia="en-US"/>
        </w:rPr>
      </w:pPr>
      <w:r w:rsidRPr="00767C6A">
        <w:rPr>
          <w:rFonts w:ascii="AvenirNext LT Pro Cn" w:eastAsiaTheme="minorHAnsi" w:hAnsi="AvenirNext LT Pro Cn" w:cstheme="minorHAnsi"/>
          <w:sz w:val="22"/>
          <w:szCs w:val="22"/>
          <w:lang w:eastAsia="en-US"/>
        </w:rPr>
        <w:t xml:space="preserve">La liste nominative des salariés étrangers soumis à autorisation de travail et travaillant directement ou indirectement pour INRAE </w:t>
      </w:r>
    </w:p>
    <w:p w14:paraId="795F9AED" w14:textId="77777777" w:rsidR="00767C6A" w:rsidRPr="00767C6A" w:rsidRDefault="00767C6A" w:rsidP="00767C6A">
      <w:pPr>
        <w:numPr>
          <w:ilvl w:val="0"/>
          <w:numId w:val="28"/>
        </w:numPr>
        <w:spacing w:after="200" w:line="276" w:lineRule="auto"/>
        <w:ind w:left="360"/>
        <w:contextualSpacing/>
        <w:jc w:val="both"/>
        <w:rPr>
          <w:rFonts w:ascii="AvenirNext LT Pro Cn" w:eastAsiaTheme="minorHAnsi" w:hAnsi="AvenirNext LT Pro Cn" w:cstheme="minorHAnsi"/>
          <w:sz w:val="22"/>
          <w:szCs w:val="22"/>
          <w:lang w:eastAsia="en-US"/>
        </w:rPr>
      </w:pPr>
      <w:r w:rsidRPr="00767C6A">
        <w:rPr>
          <w:rFonts w:ascii="AvenirNext LT Pro Cn" w:eastAsiaTheme="minorHAnsi" w:hAnsi="AvenirNext LT Pro Cn" w:cstheme="minorHAnsi"/>
          <w:sz w:val="22"/>
          <w:szCs w:val="22"/>
          <w:lang w:eastAsia="en-US"/>
        </w:rPr>
        <w:t>Les attestations et certificats délivrés par les administrations et organismes compétents prouvant que vos obligations fiscales et sociales ont été satisfaites à savoir :</w:t>
      </w:r>
    </w:p>
    <w:p w14:paraId="63C77F97" w14:textId="77777777" w:rsidR="00767C6A" w:rsidRPr="00767C6A" w:rsidRDefault="00767C6A" w:rsidP="00767C6A">
      <w:pPr>
        <w:numPr>
          <w:ilvl w:val="0"/>
          <w:numId w:val="29"/>
        </w:numPr>
        <w:spacing w:after="200" w:line="276" w:lineRule="auto"/>
        <w:ind w:left="709" w:hanging="303"/>
        <w:contextualSpacing/>
        <w:jc w:val="both"/>
        <w:rPr>
          <w:rFonts w:ascii="AvenirNext LT Pro Cn" w:eastAsiaTheme="minorHAnsi" w:hAnsi="AvenirNext LT Pro Cn" w:cstheme="minorHAnsi"/>
          <w:sz w:val="22"/>
          <w:szCs w:val="22"/>
          <w:lang w:eastAsia="en-US"/>
        </w:rPr>
      </w:pPr>
      <w:proofErr w:type="gramStart"/>
      <w:r w:rsidRPr="00767C6A">
        <w:rPr>
          <w:rFonts w:ascii="AvenirNext LT Pro Cn" w:eastAsiaTheme="minorHAnsi" w:hAnsi="AvenirNext LT Pro Cn" w:cstheme="minorHAnsi"/>
          <w:sz w:val="22"/>
          <w:szCs w:val="22"/>
          <w:lang w:eastAsia="en-US"/>
        </w:rPr>
        <w:t>l’attestation</w:t>
      </w:r>
      <w:proofErr w:type="gramEnd"/>
      <w:r w:rsidRPr="00767C6A">
        <w:rPr>
          <w:rFonts w:ascii="AvenirNext LT Pro Cn" w:eastAsiaTheme="minorHAnsi" w:hAnsi="AvenirNext LT Pro Cn" w:cstheme="minorHAnsi"/>
          <w:sz w:val="22"/>
          <w:szCs w:val="22"/>
          <w:lang w:eastAsia="en-US"/>
        </w:rPr>
        <w:t xml:space="preserve"> délivrée par l’administration fiscale attestant des déclarations et du paiement relatifs à l’impôt sur le revenu, à l’impôt sur les sociétés et à la TVA,</w:t>
      </w:r>
    </w:p>
    <w:p w14:paraId="7776A9AE" w14:textId="77777777" w:rsidR="00767C6A" w:rsidRPr="00767C6A" w:rsidRDefault="00767C6A" w:rsidP="00767C6A">
      <w:pPr>
        <w:numPr>
          <w:ilvl w:val="0"/>
          <w:numId w:val="29"/>
        </w:numPr>
        <w:spacing w:after="200" w:line="276" w:lineRule="auto"/>
        <w:ind w:left="709" w:hanging="303"/>
        <w:contextualSpacing/>
        <w:jc w:val="both"/>
        <w:rPr>
          <w:rFonts w:ascii="AvenirNext LT Pro Cn" w:eastAsiaTheme="minorHAnsi" w:hAnsi="AvenirNext LT Pro Cn" w:cstheme="minorHAnsi"/>
          <w:sz w:val="22"/>
          <w:szCs w:val="22"/>
          <w:lang w:eastAsia="en-US"/>
        </w:rPr>
      </w:pPr>
      <w:proofErr w:type="gramStart"/>
      <w:r w:rsidRPr="00767C6A">
        <w:rPr>
          <w:rFonts w:ascii="AvenirNext LT Pro Cn" w:eastAsiaTheme="minorHAnsi" w:hAnsi="AvenirNext LT Pro Cn" w:cstheme="minorHAnsi"/>
          <w:sz w:val="22"/>
          <w:szCs w:val="22"/>
          <w:lang w:eastAsia="en-US"/>
        </w:rPr>
        <w:lastRenderedPageBreak/>
        <w:t>l’attestation</w:t>
      </w:r>
      <w:proofErr w:type="gramEnd"/>
      <w:r w:rsidRPr="00767C6A">
        <w:rPr>
          <w:rFonts w:ascii="AvenirNext LT Pro Cn" w:eastAsiaTheme="minorHAnsi" w:hAnsi="AvenirNext LT Pro Cn" w:cstheme="minorHAnsi"/>
          <w:sz w:val="22"/>
          <w:szCs w:val="22"/>
          <w:lang w:eastAsia="en-US"/>
        </w:rPr>
        <w:t xml:space="preserve"> de fourniture de déclarations sociales et de paiement des cotisations et contribution de sécurité sociale émanant de l'organisme de protection sociale chargé du recouvrement des cotisations et des contributions sociales (URSSAF ou autre, à télécharger sur net-entreprises ou urssaf.fr par exemple) datant de moins de 6 mois,</w:t>
      </w:r>
    </w:p>
    <w:p w14:paraId="1E5872A5" w14:textId="77777777" w:rsidR="00767C6A" w:rsidRPr="00767C6A" w:rsidRDefault="00767C6A" w:rsidP="00767C6A">
      <w:pPr>
        <w:numPr>
          <w:ilvl w:val="0"/>
          <w:numId w:val="28"/>
        </w:numPr>
        <w:spacing w:after="200" w:line="276" w:lineRule="auto"/>
        <w:ind w:left="360"/>
        <w:contextualSpacing/>
        <w:jc w:val="both"/>
        <w:rPr>
          <w:rFonts w:ascii="AvenirNext LT Pro Cn" w:eastAsiaTheme="minorHAnsi" w:hAnsi="AvenirNext LT Pro Cn" w:cstheme="minorHAnsi"/>
          <w:sz w:val="22"/>
          <w:szCs w:val="22"/>
          <w:lang w:eastAsia="en-US"/>
        </w:rPr>
      </w:pPr>
      <w:r w:rsidRPr="00767C6A">
        <w:rPr>
          <w:rFonts w:ascii="AvenirNext LT Pro Cn" w:eastAsiaTheme="minorHAnsi" w:hAnsi="AvenirNext LT Pro Cn" w:cstheme="minorHAnsi"/>
          <w:sz w:val="22"/>
          <w:szCs w:val="22"/>
          <w:lang w:eastAsia="en-US"/>
        </w:rPr>
        <w:t>Les attestations d’assurances en responsabilité civile et professionnelle.</w:t>
      </w:r>
    </w:p>
    <w:p w14:paraId="4232F64A" w14:textId="77777777" w:rsidR="00767C6A" w:rsidRDefault="00767C6A" w:rsidP="00767C6A">
      <w:pPr>
        <w:numPr>
          <w:ilvl w:val="0"/>
          <w:numId w:val="28"/>
        </w:numPr>
        <w:spacing w:after="200" w:line="276" w:lineRule="auto"/>
        <w:ind w:left="360"/>
        <w:contextualSpacing/>
        <w:jc w:val="both"/>
        <w:rPr>
          <w:rFonts w:ascii="AvenirNext LT Pro Cn" w:eastAsiaTheme="minorHAnsi" w:hAnsi="AvenirNext LT Pro Cn" w:cstheme="minorHAnsi"/>
          <w:sz w:val="22"/>
          <w:szCs w:val="22"/>
          <w:lang w:eastAsia="en-US"/>
        </w:rPr>
      </w:pPr>
      <w:r w:rsidRPr="00767C6A">
        <w:rPr>
          <w:rFonts w:ascii="AvenirNext LT Pro Cn" w:eastAsiaTheme="minorHAnsi" w:hAnsi="AvenirNext LT Pro Cn" w:cstheme="minorHAnsi"/>
          <w:sz w:val="22"/>
          <w:szCs w:val="22"/>
          <w:lang w:eastAsia="en-US"/>
        </w:rPr>
        <w:t xml:space="preserve">Si </w:t>
      </w:r>
      <w:r>
        <w:rPr>
          <w:rFonts w:ascii="AvenirNext LT Pro Cn" w:eastAsiaTheme="minorHAnsi" w:hAnsi="AvenirNext LT Pro Cn" w:cstheme="minorHAnsi"/>
          <w:sz w:val="22"/>
          <w:szCs w:val="22"/>
          <w:lang w:eastAsia="en-US"/>
        </w:rPr>
        <w:t xml:space="preserve">l’entreprise est </w:t>
      </w:r>
      <w:r w:rsidRPr="00767C6A">
        <w:rPr>
          <w:rFonts w:ascii="AvenirNext LT Pro Cn" w:eastAsiaTheme="minorHAnsi" w:hAnsi="AvenirNext LT Pro Cn" w:cstheme="minorHAnsi"/>
          <w:sz w:val="22"/>
          <w:szCs w:val="22"/>
          <w:lang w:eastAsia="en-US"/>
        </w:rPr>
        <w:t>en redressement judiciaire, copie du ou des jugements attestant de votre habilitation à poursuivre votre activité.</w:t>
      </w:r>
    </w:p>
    <w:p w14:paraId="381F4043" w14:textId="77777777" w:rsidR="00767C6A" w:rsidRDefault="00767C6A" w:rsidP="00767C6A">
      <w:pPr>
        <w:spacing w:after="200" w:line="276" w:lineRule="auto"/>
        <w:contextualSpacing/>
        <w:jc w:val="both"/>
        <w:rPr>
          <w:rFonts w:ascii="AvenirNext LT Pro Cn" w:eastAsiaTheme="minorHAnsi" w:hAnsi="AvenirNext LT Pro Cn" w:cstheme="minorHAnsi"/>
          <w:sz w:val="22"/>
          <w:szCs w:val="22"/>
          <w:lang w:eastAsia="en-US"/>
        </w:rPr>
      </w:pPr>
    </w:p>
    <w:p w14:paraId="21F119D7" w14:textId="77777777" w:rsidR="00767C6A" w:rsidRPr="00767C6A" w:rsidRDefault="00767C6A" w:rsidP="00767C6A">
      <w:pPr>
        <w:autoSpaceDE w:val="0"/>
        <w:autoSpaceDN w:val="0"/>
        <w:adjustRightInd w:val="0"/>
        <w:spacing w:before="120"/>
        <w:jc w:val="both"/>
        <w:rPr>
          <w:rFonts w:ascii="AvenirNext LT Pro Cn" w:eastAsiaTheme="minorHAnsi" w:hAnsi="AvenirNext LT Pro Cn" w:cstheme="minorHAnsi"/>
          <w:sz w:val="22"/>
          <w:szCs w:val="22"/>
          <w:lang w:eastAsia="en-US"/>
        </w:rPr>
      </w:pPr>
      <w:r>
        <w:rPr>
          <w:rFonts w:ascii="AvenirNext LT Pro Cn" w:hAnsi="AvenirNext LT Pro Cn" w:cs="Garamond"/>
          <w:color w:val="000000"/>
          <w:sz w:val="22"/>
          <w:szCs w:val="22"/>
          <w:u w:val="single"/>
        </w:rPr>
        <w:t xml:space="preserve"> Ainsi que les originaux des pièces suivantes </w:t>
      </w:r>
      <w:r w:rsidRPr="00767C6A">
        <w:rPr>
          <w:rFonts w:ascii="AvenirNext LT Pro Cn" w:hAnsi="AvenirNext LT Pro Cn" w:cs="Garamond"/>
          <w:color w:val="000000"/>
          <w:sz w:val="22"/>
          <w:szCs w:val="22"/>
          <w:u w:val="single"/>
        </w:rPr>
        <w:t>à l’adresse postale</w:t>
      </w:r>
      <w:r>
        <w:rPr>
          <w:rFonts w:ascii="AvenirNext LT Pro Cn" w:hAnsi="AvenirNext LT Pro Cn" w:cs="Garamond"/>
          <w:color w:val="000000"/>
          <w:sz w:val="22"/>
          <w:szCs w:val="22"/>
          <w:u w:val="single"/>
        </w:rPr>
        <w:t xml:space="preserve"> indiquée ci-dessous</w:t>
      </w:r>
      <w:r w:rsidRPr="00767C6A">
        <w:rPr>
          <w:rFonts w:ascii="AvenirNext LT Pro Cn" w:hAnsi="AvenirNext LT Pro Cn" w:cs="Garamond"/>
          <w:color w:val="000000"/>
          <w:sz w:val="22"/>
          <w:szCs w:val="22"/>
        </w:rPr>
        <w:t> :</w:t>
      </w:r>
    </w:p>
    <w:p w14:paraId="6D03986C" w14:textId="77777777" w:rsidR="000828E6" w:rsidRDefault="000828E6" w:rsidP="000828E6">
      <w:pPr>
        <w:spacing w:before="240"/>
        <w:jc w:val="center"/>
        <w:rPr>
          <w:rFonts w:ascii="AvenirNext LT Pro LightCn" w:hAnsi="AvenirNext LT Pro LightCn"/>
        </w:rPr>
      </w:pPr>
      <w:r>
        <w:rPr>
          <w:rFonts w:ascii="AvenirNext LT Pro LightCn" w:hAnsi="AvenirNext LT Pro LightCn"/>
        </w:rPr>
        <w:t xml:space="preserve">Centre INRAE de Versailles -  Saclay </w:t>
      </w:r>
    </w:p>
    <w:p w14:paraId="125DE032" w14:textId="7CEEB786" w:rsidR="000828E6" w:rsidRPr="00B9463B" w:rsidRDefault="000828E6" w:rsidP="000828E6">
      <w:pPr>
        <w:spacing w:before="240"/>
        <w:jc w:val="center"/>
        <w:rPr>
          <w:rFonts w:ascii="AvenirNext LT Pro LightCn" w:hAnsi="AvenirNext LT Pro LightCn"/>
        </w:rPr>
      </w:pPr>
      <w:r w:rsidRPr="00B9463B">
        <w:rPr>
          <w:rFonts w:ascii="AvenirNext LT Pro LightCn" w:hAnsi="AvenirNext LT Pro LightCn"/>
        </w:rPr>
        <w:t>Unité IPS2 UMR1403</w:t>
      </w:r>
    </w:p>
    <w:p w14:paraId="366E9BD5" w14:textId="77777777" w:rsidR="000828E6" w:rsidRPr="00B9463B" w:rsidRDefault="000828E6" w:rsidP="000828E6">
      <w:pPr>
        <w:jc w:val="center"/>
        <w:rPr>
          <w:rFonts w:ascii="AvenirNext LT Pro LightCn" w:hAnsi="AvenirNext LT Pro LightCn"/>
        </w:rPr>
      </w:pPr>
      <w:r w:rsidRPr="00B9463B">
        <w:rPr>
          <w:rFonts w:ascii="AvenirNext LT Pro LightCn" w:hAnsi="AvenirNext LT Pro LightCn"/>
        </w:rPr>
        <w:t xml:space="preserve">Adresse : </w:t>
      </w:r>
      <w:proofErr w:type="spellStart"/>
      <w:r w:rsidRPr="00B9463B">
        <w:rPr>
          <w:rFonts w:ascii="AvenirNext LT Pro LightCn" w:hAnsi="AvenirNext LT Pro LightCn"/>
        </w:rPr>
        <w:t>batiment</w:t>
      </w:r>
      <w:proofErr w:type="spellEnd"/>
      <w:r w:rsidRPr="00B9463B">
        <w:rPr>
          <w:rFonts w:ascii="AvenirNext LT Pro LightCn" w:hAnsi="AvenirNext LT Pro LightCn"/>
        </w:rPr>
        <w:t xml:space="preserve"> 630 – avenue des Sciences</w:t>
      </w:r>
    </w:p>
    <w:p w14:paraId="763CD614" w14:textId="4FCEECA7" w:rsidR="00767C6A" w:rsidRPr="00767C6A" w:rsidRDefault="000828E6" w:rsidP="007563EF">
      <w:pPr>
        <w:spacing w:after="480"/>
        <w:jc w:val="center"/>
        <w:rPr>
          <w:rFonts w:ascii="AvenirNext LT Pro Cn" w:eastAsiaTheme="minorHAnsi" w:hAnsi="AvenirNext LT Pro Cn" w:cstheme="minorHAnsi"/>
          <w:sz w:val="22"/>
          <w:szCs w:val="22"/>
          <w:lang w:eastAsia="en-US"/>
        </w:rPr>
      </w:pPr>
      <w:r w:rsidRPr="00B9463B">
        <w:rPr>
          <w:rFonts w:ascii="AvenirNext LT Pro Cn" w:hAnsi="AvenirNext LT Pro Cn" w:cstheme="minorHAnsi"/>
        </w:rPr>
        <w:t xml:space="preserve">91190 </w:t>
      </w:r>
      <w:proofErr w:type="spellStart"/>
      <w:r w:rsidRPr="00B9463B">
        <w:rPr>
          <w:rFonts w:ascii="AvenirNext LT Pro Cn" w:hAnsi="AvenirNext LT Pro Cn" w:cstheme="minorHAnsi"/>
        </w:rPr>
        <w:t>Gif</w:t>
      </w:r>
      <w:proofErr w:type="spellEnd"/>
      <w:r w:rsidRPr="00B9463B">
        <w:rPr>
          <w:rFonts w:ascii="AvenirNext LT Pro Cn" w:hAnsi="AvenirNext LT Pro Cn" w:cstheme="minorHAnsi"/>
        </w:rPr>
        <w:t xml:space="preserve"> sur Yvette</w:t>
      </w:r>
    </w:p>
    <w:p w14:paraId="16EDA485" w14:textId="77777777" w:rsidR="00767C6A" w:rsidRDefault="00767C6A" w:rsidP="00767C6A">
      <w:pPr>
        <w:numPr>
          <w:ilvl w:val="0"/>
          <w:numId w:val="28"/>
        </w:numPr>
        <w:spacing w:after="200" w:line="276" w:lineRule="auto"/>
        <w:ind w:left="360"/>
        <w:contextualSpacing/>
        <w:jc w:val="both"/>
        <w:rPr>
          <w:rFonts w:ascii="AvenirNext LT Pro Cn" w:eastAsiaTheme="minorHAnsi" w:hAnsi="AvenirNext LT Pro Cn" w:cstheme="minorHAnsi"/>
          <w:sz w:val="22"/>
          <w:szCs w:val="22"/>
          <w:lang w:eastAsia="en-US"/>
        </w:rPr>
      </w:pPr>
      <w:r w:rsidRPr="00767C6A">
        <w:rPr>
          <w:rFonts w:ascii="AvenirNext LT Pro Cn" w:eastAsiaTheme="minorHAnsi" w:hAnsi="AvenirNext LT Pro Cn" w:cstheme="minorHAnsi"/>
          <w:sz w:val="22"/>
          <w:szCs w:val="22"/>
          <w:lang w:eastAsia="en-US"/>
        </w:rPr>
        <w:t>Le document d’habilitation établi et signé en original par chacun de vos cotraitants vous permettant de les représenter dans le cadre du groupement et notamment de signer en leur nom et pour leur compte les documents relatifs à l’offre du groupement (le cas échéant en cas de groupement).</w:t>
      </w:r>
    </w:p>
    <w:p w14:paraId="35CD417B" w14:textId="77777777" w:rsidR="00767C6A" w:rsidRPr="00767C6A" w:rsidRDefault="00767C6A" w:rsidP="00767C6A">
      <w:pPr>
        <w:numPr>
          <w:ilvl w:val="0"/>
          <w:numId w:val="28"/>
        </w:numPr>
        <w:spacing w:after="200" w:line="276" w:lineRule="auto"/>
        <w:ind w:left="360"/>
        <w:contextualSpacing/>
        <w:jc w:val="both"/>
        <w:rPr>
          <w:rFonts w:ascii="AvenirNext LT Pro Cn" w:eastAsiaTheme="minorHAnsi" w:hAnsi="AvenirNext LT Pro Cn" w:cstheme="minorHAnsi"/>
          <w:sz w:val="22"/>
          <w:szCs w:val="22"/>
          <w:lang w:eastAsia="en-US"/>
        </w:rPr>
      </w:pPr>
      <w:r w:rsidRPr="00767C6A">
        <w:rPr>
          <w:rFonts w:ascii="AvenirNext LT Pro Cn" w:eastAsiaTheme="minorHAnsi" w:hAnsi="AvenirNext LT Pro Cn" w:cstheme="minorHAnsi"/>
          <w:sz w:val="22"/>
          <w:szCs w:val="22"/>
          <w:lang w:eastAsia="en-US"/>
        </w:rPr>
        <w:t xml:space="preserve">La déclaration sur l’honneur signée </w:t>
      </w:r>
      <w:r w:rsidRPr="00767C6A">
        <w:rPr>
          <w:rFonts w:ascii="AvenirNext LT Pro Cn" w:eastAsiaTheme="minorHAnsi" w:hAnsi="AvenirNext LT Pro Cn" w:cstheme="minorHAnsi"/>
          <w:b/>
          <w:sz w:val="22"/>
          <w:szCs w:val="22"/>
          <w:lang w:eastAsia="en-US"/>
        </w:rPr>
        <w:t>en original</w:t>
      </w:r>
      <w:r w:rsidRPr="00767C6A">
        <w:rPr>
          <w:rFonts w:ascii="AvenirNext LT Pro Cn" w:eastAsiaTheme="minorHAnsi" w:hAnsi="AvenirNext LT Pro Cn" w:cstheme="minorHAnsi"/>
          <w:sz w:val="22"/>
          <w:szCs w:val="22"/>
          <w:lang w:eastAsia="en-US"/>
        </w:rPr>
        <w:t>.</w:t>
      </w:r>
    </w:p>
    <w:p w14:paraId="1E55EA3F" w14:textId="77777777" w:rsidR="00767C6A" w:rsidRPr="00767C6A" w:rsidRDefault="00767C6A" w:rsidP="00767C6A">
      <w:pPr>
        <w:numPr>
          <w:ilvl w:val="0"/>
          <w:numId w:val="28"/>
        </w:numPr>
        <w:spacing w:after="200" w:line="276" w:lineRule="auto"/>
        <w:ind w:left="360"/>
        <w:contextualSpacing/>
        <w:jc w:val="both"/>
        <w:rPr>
          <w:rFonts w:ascii="AvenirNext LT Pro Cn" w:eastAsiaTheme="minorHAnsi" w:hAnsi="AvenirNext LT Pro Cn" w:cstheme="minorHAnsi"/>
          <w:sz w:val="22"/>
          <w:szCs w:val="22"/>
          <w:lang w:eastAsia="en-US"/>
        </w:rPr>
      </w:pPr>
      <w:r w:rsidRPr="00767C6A">
        <w:rPr>
          <w:rFonts w:ascii="AvenirNext LT Pro Cn" w:eastAsiaTheme="minorHAnsi" w:hAnsi="AvenirNext LT Pro Cn" w:cstheme="minorHAnsi"/>
          <w:sz w:val="22"/>
          <w:szCs w:val="22"/>
          <w:lang w:eastAsia="en-US"/>
        </w:rPr>
        <w:t xml:space="preserve">L’acte d’engagement valant CCP, signé </w:t>
      </w:r>
      <w:r w:rsidRPr="00767C6A">
        <w:rPr>
          <w:rFonts w:ascii="AvenirNext LT Pro Cn" w:eastAsiaTheme="minorHAnsi" w:hAnsi="AvenirNext LT Pro Cn" w:cstheme="minorHAnsi"/>
          <w:b/>
          <w:sz w:val="22"/>
          <w:szCs w:val="22"/>
          <w:lang w:eastAsia="en-US"/>
        </w:rPr>
        <w:t>en original.</w:t>
      </w:r>
    </w:p>
    <w:p w14:paraId="61082F34" w14:textId="77777777" w:rsidR="00767C6A" w:rsidRPr="0005348F" w:rsidRDefault="00767C6A" w:rsidP="008A65E4">
      <w:pPr>
        <w:jc w:val="both"/>
        <w:rPr>
          <w:rFonts w:ascii="AvenirNext LT Pro Cn" w:hAnsi="AvenirNext LT Pro Cn"/>
          <w:b/>
          <w:i/>
          <w:color w:val="FF0000"/>
        </w:rPr>
      </w:pPr>
    </w:p>
    <w:p w14:paraId="1207C033" w14:textId="77777777" w:rsidR="009B1727" w:rsidRPr="0005348F" w:rsidRDefault="009B1727" w:rsidP="00FA3918">
      <w:pPr>
        <w:pStyle w:val="Titre2"/>
        <w:rPr>
          <w:i/>
        </w:rPr>
      </w:pPr>
      <w:bookmarkStart w:id="50" w:name="_Toc219111017"/>
      <w:bookmarkStart w:id="51" w:name="_Toc384796609"/>
      <w:bookmarkStart w:id="52" w:name="_Toc204705720"/>
      <w:r w:rsidRPr="0005348F">
        <w:t>Transmission et réception des offres</w:t>
      </w:r>
      <w:bookmarkEnd w:id="50"/>
      <w:bookmarkEnd w:id="51"/>
      <w:bookmarkEnd w:id="52"/>
    </w:p>
    <w:p w14:paraId="4E6523FE" w14:textId="77777777" w:rsidR="001022C8" w:rsidRPr="0005348F" w:rsidRDefault="001022C8" w:rsidP="008A65E4">
      <w:pPr>
        <w:jc w:val="both"/>
        <w:rPr>
          <w:rFonts w:ascii="AvenirNext LT Pro Cn" w:hAnsi="AvenirNext LT Pro Cn"/>
        </w:rPr>
      </w:pPr>
    </w:p>
    <w:p w14:paraId="19229B58" w14:textId="77777777" w:rsidR="00B22D14" w:rsidRPr="0005348F" w:rsidRDefault="008B731E" w:rsidP="008A65E4">
      <w:pPr>
        <w:jc w:val="both"/>
        <w:rPr>
          <w:rFonts w:ascii="AvenirNext LT Pro Cn" w:hAnsi="AvenirNext LT Pro Cn"/>
        </w:rPr>
      </w:pPr>
      <w:r w:rsidRPr="0005348F">
        <w:rPr>
          <w:rFonts w:ascii="AvenirNext LT Pro Cn" w:hAnsi="AvenirNext LT Pro Cn"/>
        </w:rPr>
        <w:t>En application de</w:t>
      </w:r>
      <w:r w:rsidR="00ED0755" w:rsidRPr="0005348F">
        <w:rPr>
          <w:rFonts w:ascii="AvenirNext LT Pro Cn" w:hAnsi="AvenirNext LT Pro Cn"/>
        </w:rPr>
        <w:t>s</w:t>
      </w:r>
      <w:r w:rsidR="00B22D14" w:rsidRPr="0005348F">
        <w:rPr>
          <w:rFonts w:ascii="AvenirNext LT Pro Cn" w:hAnsi="AvenirNext LT Pro Cn"/>
        </w:rPr>
        <w:t xml:space="preserve"> article</w:t>
      </w:r>
      <w:r w:rsidR="00ED0755" w:rsidRPr="0005348F">
        <w:rPr>
          <w:rFonts w:ascii="AvenirNext LT Pro Cn" w:hAnsi="AvenirNext LT Pro Cn"/>
        </w:rPr>
        <w:t>s</w:t>
      </w:r>
      <w:r w:rsidR="00B22D14" w:rsidRPr="0005348F">
        <w:rPr>
          <w:rFonts w:ascii="AvenirNext LT Pro Cn" w:hAnsi="AvenirNext LT Pro Cn"/>
        </w:rPr>
        <w:t xml:space="preserve"> </w:t>
      </w:r>
      <w:r w:rsidR="00A76475" w:rsidRPr="0005348F">
        <w:rPr>
          <w:rFonts w:ascii="AvenirNext LT Pro Cn" w:hAnsi="AvenirNext LT Pro Cn"/>
        </w:rPr>
        <w:t xml:space="preserve">R. 2132-7 et R. 2132-13 du </w:t>
      </w:r>
      <w:r w:rsidR="0066667F">
        <w:rPr>
          <w:rFonts w:ascii="AvenirNext LT Pro Cn" w:hAnsi="AvenirNext LT Pro Cn"/>
        </w:rPr>
        <w:t>c</w:t>
      </w:r>
      <w:r w:rsidR="00F751C9" w:rsidRPr="0005348F">
        <w:rPr>
          <w:rFonts w:ascii="AvenirNext LT Pro Cn" w:hAnsi="AvenirNext LT Pro Cn"/>
        </w:rPr>
        <w:t xml:space="preserve">ode de la </w:t>
      </w:r>
      <w:r w:rsidR="0066667F">
        <w:rPr>
          <w:rFonts w:ascii="AvenirNext LT Pro Cn" w:hAnsi="AvenirNext LT Pro Cn"/>
        </w:rPr>
        <w:t>c</w:t>
      </w:r>
      <w:r w:rsidR="00F751C9" w:rsidRPr="0005348F">
        <w:rPr>
          <w:rFonts w:ascii="AvenirNext LT Pro Cn" w:hAnsi="AvenirNext LT Pro Cn"/>
        </w:rPr>
        <w:t xml:space="preserve">ommande </w:t>
      </w:r>
      <w:r w:rsidR="0066667F">
        <w:rPr>
          <w:rFonts w:ascii="AvenirNext LT Pro Cn" w:hAnsi="AvenirNext LT Pro Cn"/>
        </w:rPr>
        <w:t>p</w:t>
      </w:r>
      <w:r w:rsidR="00F751C9" w:rsidRPr="0005348F">
        <w:rPr>
          <w:rFonts w:ascii="AvenirNext LT Pro Cn" w:hAnsi="AvenirNext LT Pro Cn"/>
        </w:rPr>
        <w:t>ublique</w:t>
      </w:r>
      <w:r w:rsidR="00574BA1" w:rsidRPr="0005348F">
        <w:rPr>
          <w:rFonts w:ascii="AvenirNext LT Pro Cn" w:hAnsi="AvenirNext LT Pro Cn"/>
        </w:rPr>
        <w:t xml:space="preserve">, </w:t>
      </w:r>
      <w:r w:rsidR="00B22D14" w:rsidRPr="0005348F">
        <w:rPr>
          <w:rFonts w:ascii="AvenirNext LT Pro Cn" w:hAnsi="AvenirNext LT Pro Cn"/>
        </w:rPr>
        <w:t xml:space="preserve">la transmission des candidatures et des offres </w:t>
      </w:r>
      <w:r w:rsidR="00B22D14" w:rsidRPr="0005348F">
        <w:rPr>
          <w:rFonts w:ascii="AvenirNext LT Pro Cn" w:hAnsi="AvenirNext LT Pro Cn"/>
          <w:b/>
        </w:rPr>
        <w:t>se fera obligatoirement par voie électronique</w:t>
      </w:r>
      <w:r w:rsidR="00B22D14" w:rsidRPr="0005348F">
        <w:rPr>
          <w:rFonts w:ascii="AvenirNext LT Pro Cn" w:hAnsi="AvenirNext LT Pro Cn"/>
        </w:rPr>
        <w:t xml:space="preserve"> sur </w:t>
      </w:r>
      <w:r w:rsidR="00EE7BD0" w:rsidRPr="0005348F">
        <w:rPr>
          <w:rFonts w:ascii="AvenirNext LT Pro Cn" w:hAnsi="AvenirNext LT Pro Cn"/>
        </w:rPr>
        <w:t xml:space="preserve">le profil d’acheteur </w:t>
      </w:r>
      <w:r w:rsidR="008313D7" w:rsidRPr="0005348F">
        <w:rPr>
          <w:rFonts w:ascii="AvenirNext LT Pro Cn" w:hAnsi="AvenirNext LT Pro Cn"/>
        </w:rPr>
        <w:t>d’INRAE</w:t>
      </w:r>
      <w:r w:rsidR="00B22D14" w:rsidRPr="0005348F">
        <w:rPr>
          <w:rFonts w:ascii="AvenirNext LT Pro Cn" w:hAnsi="AvenirNext LT Pro Cn"/>
        </w:rPr>
        <w:t xml:space="preserve"> (</w:t>
      </w:r>
      <w:hyperlink r:id="rId11" w:history="1">
        <w:r w:rsidR="00245D45" w:rsidRPr="0005348F">
          <w:rPr>
            <w:rStyle w:val="Lienhypertexte"/>
            <w:rFonts w:ascii="AvenirNext LT Pro Cn" w:hAnsi="AvenirNext LT Pro Cn"/>
          </w:rPr>
          <w:t>https://www.marches-publics.gouv.fr</w:t>
        </w:r>
      </w:hyperlink>
      <w:r w:rsidR="00B22D14" w:rsidRPr="0005348F">
        <w:rPr>
          <w:rFonts w:ascii="AvenirNext LT Pro Cn" w:hAnsi="AvenirNext LT Pro Cn"/>
        </w:rPr>
        <w:t>) dans les conditions ex</w:t>
      </w:r>
      <w:r w:rsidR="00EE7BD0" w:rsidRPr="0005348F">
        <w:rPr>
          <w:rFonts w:ascii="AvenirNext LT Pro Cn" w:hAnsi="AvenirNext LT Pro Cn"/>
        </w:rPr>
        <w:t>posées ci-dessous. Les soumissionnaires</w:t>
      </w:r>
      <w:r w:rsidR="00B22D14" w:rsidRPr="0005348F">
        <w:rPr>
          <w:rFonts w:ascii="AvenirNext LT Pro Cn" w:hAnsi="AvenirNext LT Pro Cn"/>
        </w:rPr>
        <w:t xml:space="preserve"> ont toutefois la possibilité d’y aj</w:t>
      </w:r>
      <w:r w:rsidR="00FA03F0" w:rsidRPr="0005348F">
        <w:rPr>
          <w:rFonts w:ascii="AvenirNext LT Pro Cn" w:hAnsi="AvenirNext LT Pro Cn"/>
        </w:rPr>
        <w:t xml:space="preserve">outer une copie de sauvegarde </w:t>
      </w:r>
      <w:r w:rsidR="00B22D14" w:rsidRPr="0005348F">
        <w:rPr>
          <w:rFonts w:ascii="AvenirNext LT Pro Cn" w:hAnsi="AvenirNext LT Pro Cn"/>
        </w:rPr>
        <w:t xml:space="preserve">par </w:t>
      </w:r>
      <w:r w:rsidR="00FA03F0" w:rsidRPr="0005348F">
        <w:rPr>
          <w:rFonts w:ascii="AvenirNext LT Pro Cn" w:hAnsi="AvenirNext LT Pro Cn"/>
        </w:rPr>
        <w:t>voie traditionnelle</w:t>
      </w:r>
      <w:r w:rsidR="00B22D14" w:rsidRPr="0005348F">
        <w:rPr>
          <w:rFonts w:ascii="AvenirNext LT Pro Cn" w:hAnsi="AvenirNext LT Pro Cn"/>
        </w:rPr>
        <w:t>.</w:t>
      </w:r>
    </w:p>
    <w:p w14:paraId="5FAE512A" w14:textId="77777777" w:rsidR="00B22D14" w:rsidRPr="0005348F" w:rsidRDefault="00B22D14" w:rsidP="008A65E4">
      <w:pPr>
        <w:jc w:val="both"/>
        <w:rPr>
          <w:rFonts w:ascii="AvenirNext LT Pro Cn" w:hAnsi="AvenirNext LT Pro Cn"/>
          <w:szCs w:val="20"/>
        </w:rPr>
      </w:pPr>
    </w:p>
    <w:p w14:paraId="3D6C9C10" w14:textId="77777777" w:rsidR="00B22D14" w:rsidRPr="0005348F" w:rsidRDefault="00B22D14" w:rsidP="00FA3918">
      <w:pPr>
        <w:pStyle w:val="Titre3"/>
      </w:pPr>
      <w:bookmarkStart w:id="53" w:name="_Toc219111019"/>
      <w:bookmarkStart w:id="54" w:name="_Toc250962291"/>
      <w:bookmarkStart w:id="55" w:name="_Toc299529520"/>
      <w:bookmarkStart w:id="56" w:name="_Toc204705721"/>
      <w:r w:rsidRPr="0005348F">
        <w:rPr>
          <w:bCs/>
          <w:iCs/>
        </w:rPr>
        <w:t>Transmission</w:t>
      </w:r>
      <w:r w:rsidRPr="0005348F">
        <w:t xml:space="preserve"> </w:t>
      </w:r>
      <w:bookmarkEnd w:id="53"/>
      <w:r w:rsidRPr="0005348F">
        <w:t>électronique dématérialisée obligatoire</w:t>
      </w:r>
      <w:bookmarkEnd w:id="54"/>
      <w:bookmarkEnd w:id="55"/>
      <w:bookmarkEnd w:id="56"/>
    </w:p>
    <w:p w14:paraId="0AABE98F" w14:textId="77777777" w:rsidR="00B22D14" w:rsidRPr="0005348F" w:rsidRDefault="00B22D14" w:rsidP="008A65E4">
      <w:pPr>
        <w:jc w:val="both"/>
        <w:rPr>
          <w:rFonts w:ascii="AvenirNext LT Pro Cn" w:hAnsi="AvenirNext LT Pro Cn"/>
        </w:rPr>
      </w:pPr>
    </w:p>
    <w:p w14:paraId="002BBAF7" w14:textId="77777777" w:rsidR="002D6649" w:rsidRPr="0005348F" w:rsidRDefault="00722283" w:rsidP="008A65E4">
      <w:pPr>
        <w:jc w:val="both"/>
        <w:rPr>
          <w:rFonts w:ascii="AvenirNext LT Pro Cn" w:hAnsi="AvenirNext LT Pro Cn"/>
        </w:rPr>
      </w:pPr>
      <w:r w:rsidRPr="0005348F">
        <w:rPr>
          <w:rFonts w:ascii="AvenirNext LT Pro Cn" w:hAnsi="AvenirNext LT Pro Cn"/>
        </w:rPr>
        <w:t>Les soumissionnaires</w:t>
      </w:r>
      <w:r w:rsidR="00B22D14" w:rsidRPr="0005348F">
        <w:rPr>
          <w:rFonts w:ascii="AvenirNext LT Pro Cn" w:hAnsi="AvenirNext LT Pro Cn"/>
        </w:rPr>
        <w:t xml:space="preserve"> disposent d’une aide technique à l’utilisation de la plateforme à l’adresse URL de la plateforme (</w:t>
      </w:r>
      <w:hyperlink r:id="rId12" w:history="1">
        <w:r w:rsidR="00245D45" w:rsidRPr="0005348F">
          <w:rPr>
            <w:rStyle w:val="Lienhypertexte"/>
            <w:rFonts w:ascii="AvenirNext LT Pro Cn" w:hAnsi="AvenirNext LT Pro Cn"/>
          </w:rPr>
          <w:t>https://www.marches-publics.gouv.fr</w:t>
        </w:r>
      </w:hyperlink>
      <w:r w:rsidR="00B22D14" w:rsidRPr="0005348F">
        <w:rPr>
          <w:rFonts w:ascii="AvenirNext LT Pro Cn" w:hAnsi="AvenirNext LT Pro Cn"/>
        </w:rPr>
        <w:t>).</w:t>
      </w:r>
      <w:r w:rsidR="002D6649" w:rsidRPr="0005348F">
        <w:rPr>
          <w:rFonts w:ascii="AvenirNext LT Pro Cn" w:hAnsi="AvenirNext LT Pro Cn"/>
        </w:rPr>
        <w:t xml:space="preserve"> </w:t>
      </w:r>
    </w:p>
    <w:p w14:paraId="28B0490F" w14:textId="77777777" w:rsidR="000659E1" w:rsidRPr="0005348F" w:rsidRDefault="000659E1" w:rsidP="008A65E4">
      <w:pPr>
        <w:jc w:val="both"/>
        <w:rPr>
          <w:rFonts w:ascii="AvenirNext LT Pro Cn" w:hAnsi="AvenirNext LT Pro Cn"/>
        </w:rPr>
      </w:pPr>
    </w:p>
    <w:p w14:paraId="0DEF8830" w14:textId="77777777" w:rsidR="00B22D14" w:rsidRDefault="002D6649" w:rsidP="008A65E4">
      <w:pPr>
        <w:jc w:val="both"/>
        <w:rPr>
          <w:rFonts w:ascii="AvenirNext LT Pro Cn" w:hAnsi="AvenirNext LT Pro Cn"/>
          <w:b/>
        </w:rPr>
      </w:pPr>
      <w:r w:rsidRPr="0005348F">
        <w:rPr>
          <w:rFonts w:ascii="AvenirNext LT Pro Cn" w:hAnsi="AvenirNext LT Pro Cn"/>
          <w:b/>
        </w:rPr>
        <w:t>En cas de difficulté</w:t>
      </w:r>
      <w:r w:rsidR="00996331" w:rsidRPr="0005348F">
        <w:rPr>
          <w:rFonts w:ascii="AvenirNext LT Pro Cn" w:hAnsi="AvenirNext LT Pro Cn"/>
          <w:b/>
        </w:rPr>
        <w:t>s techniques rencontrées</w:t>
      </w:r>
      <w:r w:rsidRPr="0005348F">
        <w:rPr>
          <w:rFonts w:ascii="AvenirNext LT Pro Cn" w:hAnsi="AvenirNext LT Pro Cn"/>
          <w:b/>
        </w:rPr>
        <w:t xml:space="preserve"> lors du dépôt </w:t>
      </w:r>
      <w:r w:rsidR="00996331" w:rsidRPr="0005348F">
        <w:rPr>
          <w:rFonts w:ascii="AvenirNext LT Pro Cn" w:hAnsi="AvenirNext LT Pro Cn"/>
          <w:b/>
        </w:rPr>
        <w:t>d’un pli</w:t>
      </w:r>
      <w:r w:rsidRPr="0005348F">
        <w:rPr>
          <w:rFonts w:ascii="AvenirNext LT Pro Cn" w:hAnsi="AvenirNext LT Pro Cn"/>
          <w:b/>
        </w:rPr>
        <w:t xml:space="preserve">, </w:t>
      </w:r>
      <w:r w:rsidR="00E92A72" w:rsidRPr="0005348F">
        <w:rPr>
          <w:rFonts w:ascii="AvenirNext LT Pro Cn" w:hAnsi="AvenirNext LT Pro Cn"/>
          <w:b/>
        </w:rPr>
        <w:t>INRAE</w:t>
      </w:r>
      <w:r w:rsidRPr="0005348F">
        <w:rPr>
          <w:rFonts w:ascii="AvenirNext LT Pro Cn" w:hAnsi="AvenirNext LT Pro Cn"/>
          <w:b/>
        </w:rPr>
        <w:t xml:space="preserve"> recommande l’ouverture d’un ticket au support de la plateforme attestant </w:t>
      </w:r>
      <w:r w:rsidR="00996331" w:rsidRPr="0005348F">
        <w:rPr>
          <w:rFonts w:ascii="AvenirNext LT Pro Cn" w:hAnsi="AvenirNext LT Pro Cn"/>
          <w:b/>
        </w:rPr>
        <w:t xml:space="preserve">des </w:t>
      </w:r>
      <w:r w:rsidRPr="0005348F">
        <w:rPr>
          <w:rFonts w:ascii="AvenirNext LT Pro Cn" w:hAnsi="AvenirNext LT Pro Cn"/>
          <w:b/>
        </w:rPr>
        <w:t>problèmes techniques rencontrés. Seule cette démarche permet d’attester d’un dysfonctionnement rencontré par le candidat.</w:t>
      </w:r>
    </w:p>
    <w:p w14:paraId="39486318" w14:textId="77777777" w:rsidR="00140DA5" w:rsidRPr="0005348F" w:rsidRDefault="00140DA5" w:rsidP="008A65E4">
      <w:pPr>
        <w:jc w:val="both"/>
        <w:rPr>
          <w:rFonts w:ascii="AvenirNext LT Pro Cn" w:hAnsi="AvenirNext LT Pro Cn"/>
          <w:b/>
        </w:rPr>
      </w:pPr>
    </w:p>
    <w:p w14:paraId="290E5867" w14:textId="77777777" w:rsidR="00B22D14" w:rsidRPr="0005348F" w:rsidRDefault="00B22D14" w:rsidP="008A162C">
      <w:pPr>
        <w:pBdr>
          <w:top w:val="single" w:sz="4" w:space="1" w:color="auto"/>
          <w:left w:val="single" w:sz="4" w:space="4" w:color="auto"/>
          <w:bottom w:val="single" w:sz="4" w:space="1" w:color="auto"/>
          <w:right w:val="single" w:sz="4" w:space="4" w:color="auto"/>
        </w:pBdr>
        <w:rPr>
          <w:rFonts w:ascii="AvenirNext LT Pro Cn" w:hAnsi="AvenirNext LT Pro Cn"/>
        </w:rPr>
      </w:pPr>
      <w:r w:rsidRPr="0005348F">
        <w:rPr>
          <w:rFonts w:ascii="AvenirNext LT Pro Cn" w:hAnsi="AvenirNext LT Pro Cn"/>
        </w:rPr>
        <w:t>Horodatage :</w:t>
      </w:r>
    </w:p>
    <w:p w14:paraId="2662223D" w14:textId="77777777" w:rsidR="00B22D14" w:rsidRPr="0005348F" w:rsidRDefault="00B22D14" w:rsidP="008A162C">
      <w:pPr>
        <w:pBdr>
          <w:top w:val="single" w:sz="4" w:space="1" w:color="auto"/>
          <w:left w:val="single" w:sz="4" w:space="4" w:color="auto"/>
          <w:bottom w:val="single" w:sz="4" w:space="1" w:color="auto"/>
          <w:right w:val="single" w:sz="4" w:space="4" w:color="auto"/>
        </w:pBdr>
        <w:rPr>
          <w:rFonts w:ascii="AvenirNext LT Pro Cn" w:hAnsi="AvenirNext LT Pro Cn"/>
        </w:rPr>
      </w:pPr>
    </w:p>
    <w:p w14:paraId="1DC84831" w14:textId="77777777" w:rsidR="00245D45" w:rsidRPr="0005348F" w:rsidRDefault="00245D45" w:rsidP="008A162C">
      <w:pPr>
        <w:pBdr>
          <w:top w:val="single" w:sz="4" w:space="1" w:color="auto"/>
          <w:left w:val="single" w:sz="4" w:space="4" w:color="auto"/>
          <w:bottom w:val="single" w:sz="4" w:space="1" w:color="auto"/>
          <w:right w:val="single" w:sz="4" w:space="4" w:color="auto"/>
        </w:pBdr>
        <w:rPr>
          <w:rFonts w:ascii="AvenirNext LT Pro Cn" w:hAnsi="AvenirNext LT Pro Cn"/>
        </w:rPr>
      </w:pPr>
      <w:r w:rsidRPr="0005348F">
        <w:rPr>
          <w:rFonts w:ascii="AvenirNext LT Pro Cn" w:hAnsi="AvenirNext LT Pro Cn"/>
        </w:rPr>
        <w:t xml:space="preserve">Les plis transmis par voie électronique sont horodatés. La date et l’heure pris en compte pour la remise des candidatures et des offres sont celles données sur la plateforme pour </w:t>
      </w:r>
      <w:r w:rsidR="00E92A72" w:rsidRPr="0005348F">
        <w:rPr>
          <w:rFonts w:ascii="AvenirNext LT Pro Cn" w:hAnsi="AvenirNext LT Pro Cn"/>
        </w:rPr>
        <w:t>INRAE</w:t>
      </w:r>
      <w:r w:rsidRPr="0005348F">
        <w:rPr>
          <w:rFonts w:ascii="AvenirNext LT Pro Cn" w:hAnsi="AvenirNext LT Pro Cn"/>
        </w:rPr>
        <w:t xml:space="preserve"> à réception des documents envoyés par les soumissionnaires.</w:t>
      </w:r>
    </w:p>
    <w:p w14:paraId="278644F6" w14:textId="77777777" w:rsidR="00245D45" w:rsidRPr="0005348F" w:rsidRDefault="00245D45" w:rsidP="008A162C">
      <w:pPr>
        <w:pBdr>
          <w:top w:val="single" w:sz="4" w:space="1" w:color="auto"/>
          <w:left w:val="single" w:sz="4" w:space="4" w:color="auto"/>
          <w:bottom w:val="single" w:sz="4" w:space="1" w:color="auto"/>
          <w:right w:val="single" w:sz="4" w:space="4" w:color="auto"/>
        </w:pBdr>
        <w:rPr>
          <w:rFonts w:ascii="AvenirNext LT Pro Cn" w:hAnsi="AvenirNext LT Pro Cn"/>
        </w:rPr>
      </w:pPr>
    </w:p>
    <w:p w14:paraId="65105DF1" w14:textId="77777777" w:rsidR="00245D45" w:rsidRPr="0005348F" w:rsidRDefault="00245D45" w:rsidP="008A162C">
      <w:pPr>
        <w:pBdr>
          <w:top w:val="single" w:sz="4" w:space="1" w:color="auto"/>
          <w:left w:val="single" w:sz="4" w:space="4" w:color="auto"/>
          <w:bottom w:val="single" w:sz="4" w:space="1" w:color="auto"/>
          <w:right w:val="single" w:sz="4" w:space="4" w:color="auto"/>
        </w:pBdr>
        <w:rPr>
          <w:rFonts w:ascii="AvenirNext LT Pro Cn" w:hAnsi="AvenirNext LT Pro Cn"/>
        </w:rPr>
      </w:pPr>
      <w:r w:rsidRPr="0005348F">
        <w:rPr>
          <w:rFonts w:ascii="AvenirNext LT Pro Cn" w:hAnsi="AvenirNext LT Pro Cn"/>
        </w:rPr>
        <w:t>Cette heure est consultable à l’adresse URL évoquée ci-dessus: (heure de Paris).</w:t>
      </w:r>
    </w:p>
    <w:p w14:paraId="342C47BF" w14:textId="77777777" w:rsidR="00245D45" w:rsidRPr="0005348F" w:rsidRDefault="00245D45" w:rsidP="008A162C">
      <w:pPr>
        <w:rPr>
          <w:rFonts w:ascii="AvenirNext LT Pro Cn" w:hAnsi="AvenirNext LT Pro Cn"/>
        </w:rPr>
      </w:pPr>
      <w:r w:rsidRPr="0005348F">
        <w:rPr>
          <w:rFonts w:ascii="AvenirNext LT Pro Cn" w:hAnsi="AvenirNext LT Pro Cn"/>
        </w:rPr>
        <w:lastRenderedPageBreak/>
        <w:t xml:space="preserve">Les soumissionnaires devront impérativement adresser leur candidature et leur offre dans les formats ci-après précisés, sous peine de rejet de leur candidature et de leur offre : </w:t>
      </w:r>
    </w:p>
    <w:p w14:paraId="21C93FA8" w14:textId="77777777" w:rsidR="00245D45" w:rsidRPr="0005348F" w:rsidRDefault="00245D45" w:rsidP="008A162C">
      <w:pPr>
        <w:rPr>
          <w:rFonts w:ascii="AvenirNext LT Pro Cn" w:hAnsi="AvenirNext LT Pro Cn"/>
        </w:rPr>
      </w:pPr>
    </w:p>
    <w:p w14:paraId="409BDEA2" w14:textId="77777777" w:rsidR="00B22D14" w:rsidRPr="0005348F" w:rsidRDefault="00B22D14" w:rsidP="008A162C">
      <w:pPr>
        <w:rPr>
          <w:rFonts w:ascii="AvenirNext LT Pro Cn" w:hAnsi="AvenirNext LT Pro Cn"/>
          <w:b/>
        </w:rPr>
      </w:pPr>
      <w:r w:rsidRPr="0005348F">
        <w:rPr>
          <w:rFonts w:ascii="AvenirNext LT Pro Cn" w:hAnsi="AvenirNext LT Pro Cn"/>
          <w:u w:val="single"/>
        </w:rPr>
        <w:t>Format des fichiers</w:t>
      </w:r>
      <w:r w:rsidRPr="0005348F">
        <w:rPr>
          <w:rFonts w:ascii="AvenirNext LT Pro Cn" w:hAnsi="AvenirNext LT Pro Cn"/>
        </w:rPr>
        <w:t xml:space="preserve"> : </w:t>
      </w:r>
      <w:r w:rsidRPr="0005348F">
        <w:rPr>
          <w:rFonts w:ascii="AvenirNext LT Pro Cn" w:hAnsi="AvenirNext LT Pro Cn"/>
          <w:b/>
        </w:rPr>
        <w:t>XLS</w:t>
      </w:r>
      <w:r w:rsidRPr="0005348F">
        <w:rPr>
          <w:rFonts w:ascii="AvenirNext LT Pro Cn" w:hAnsi="AvenirNext LT Pro Cn"/>
        </w:rPr>
        <w:t xml:space="preserve">(x), </w:t>
      </w:r>
      <w:r w:rsidRPr="0005348F">
        <w:rPr>
          <w:rFonts w:ascii="AvenirNext LT Pro Cn" w:hAnsi="AvenirNext LT Pro Cn"/>
          <w:b/>
        </w:rPr>
        <w:t>DOC</w:t>
      </w:r>
      <w:r w:rsidRPr="0005348F">
        <w:rPr>
          <w:rFonts w:ascii="AvenirNext LT Pro Cn" w:hAnsi="AvenirNext LT Pro Cn"/>
        </w:rPr>
        <w:t>(x),</w:t>
      </w:r>
      <w:r w:rsidRPr="0005348F">
        <w:rPr>
          <w:rFonts w:ascii="AvenirNext LT Pro Cn" w:hAnsi="AvenirNext LT Pro Cn"/>
          <w:b/>
        </w:rPr>
        <w:t xml:space="preserve"> RTF</w:t>
      </w:r>
      <w:r w:rsidRPr="0005348F">
        <w:rPr>
          <w:rFonts w:ascii="AvenirNext LT Pro Cn" w:hAnsi="AvenirNext LT Pro Cn"/>
        </w:rPr>
        <w:t xml:space="preserve">, </w:t>
      </w:r>
      <w:r w:rsidRPr="0005348F">
        <w:rPr>
          <w:rFonts w:ascii="AvenirNext LT Pro Cn" w:hAnsi="AvenirNext LT Pro Cn"/>
          <w:b/>
        </w:rPr>
        <w:t>PPT</w:t>
      </w:r>
      <w:r w:rsidRPr="0005348F">
        <w:rPr>
          <w:rFonts w:ascii="AvenirNext LT Pro Cn" w:hAnsi="AvenirNext LT Pro Cn"/>
        </w:rPr>
        <w:t xml:space="preserve">(x), </w:t>
      </w:r>
      <w:r w:rsidRPr="0005348F">
        <w:rPr>
          <w:rFonts w:ascii="AvenirNext LT Pro Cn" w:hAnsi="AvenirNext LT Pro Cn"/>
          <w:b/>
        </w:rPr>
        <w:t>PDF, ou équivalents</w:t>
      </w:r>
    </w:p>
    <w:p w14:paraId="36B8B515" w14:textId="77777777" w:rsidR="00B22D14" w:rsidRPr="0005348F" w:rsidRDefault="00B22D14" w:rsidP="008A162C">
      <w:pPr>
        <w:rPr>
          <w:rFonts w:ascii="AvenirNext LT Pro Cn" w:hAnsi="AvenirNext LT Pro Cn"/>
        </w:rPr>
      </w:pPr>
    </w:p>
    <w:p w14:paraId="6707C45D" w14:textId="77777777" w:rsidR="00B22D14" w:rsidRPr="0005348F" w:rsidRDefault="00B22D14" w:rsidP="008A162C">
      <w:pPr>
        <w:rPr>
          <w:rFonts w:ascii="AvenirNext LT Pro Cn" w:hAnsi="AvenirNext LT Pro Cn"/>
        </w:rPr>
      </w:pPr>
      <w:r w:rsidRPr="0005348F">
        <w:rPr>
          <w:rFonts w:ascii="AvenirNext LT Pro Cn" w:hAnsi="AvenirNext LT Pro Cn"/>
        </w:rPr>
        <w:t xml:space="preserve">Le </w:t>
      </w:r>
      <w:r w:rsidR="00245D45" w:rsidRPr="0005348F">
        <w:rPr>
          <w:rFonts w:ascii="AvenirNext LT Pro Cn" w:hAnsi="AvenirNext LT Pro Cn"/>
        </w:rPr>
        <w:t xml:space="preserve">soumissionnaire </w:t>
      </w:r>
      <w:r w:rsidRPr="0005348F">
        <w:rPr>
          <w:rFonts w:ascii="AvenirNext LT Pro Cn" w:hAnsi="AvenirNext LT Pro Cn"/>
        </w:rPr>
        <w:t>est invité à :</w:t>
      </w:r>
    </w:p>
    <w:p w14:paraId="3005068B" w14:textId="77777777" w:rsidR="00245D45" w:rsidRPr="0005348F" w:rsidRDefault="00245D45" w:rsidP="008141F7">
      <w:pPr>
        <w:pStyle w:val="Paragraphedeliste"/>
        <w:numPr>
          <w:ilvl w:val="0"/>
          <w:numId w:val="10"/>
        </w:numPr>
        <w:spacing w:after="0"/>
        <w:ind w:left="714" w:hanging="357"/>
        <w:rPr>
          <w:rFonts w:cs="Times New Roman"/>
        </w:rPr>
      </w:pPr>
      <w:proofErr w:type="gramStart"/>
      <w:r w:rsidRPr="0005348F">
        <w:rPr>
          <w:rFonts w:cs="Times New Roman"/>
        </w:rPr>
        <w:t>ne</w:t>
      </w:r>
      <w:proofErr w:type="gramEnd"/>
      <w:r w:rsidRPr="0005348F">
        <w:rPr>
          <w:rFonts w:cs="Times New Roman"/>
        </w:rPr>
        <w:t xml:space="preserve"> pas utiliser d’extension </w:t>
      </w:r>
      <w:r w:rsidRPr="0005348F">
        <w:rPr>
          <w:rFonts w:cs="Times New Roman"/>
          <w:i/>
        </w:rPr>
        <w:t>.</w:t>
      </w:r>
      <w:proofErr w:type="spellStart"/>
      <w:r w:rsidRPr="0005348F">
        <w:rPr>
          <w:rFonts w:cs="Times New Roman"/>
          <w:i/>
        </w:rPr>
        <w:t>exe</w:t>
      </w:r>
      <w:proofErr w:type="spellEnd"/>
      <w:r w:rsidRPr="0005348F">
        <w:rPr>
          <w:rFonts w:cs="Times New Roman"/>
        </w:rPr>
        <w:t xml:space="preserve"> ou similaire ;</w:t>
      </w:r>
    </w:p>
    <w:p w14:paraId="4BD8C568" w14:textId="77777777" w:rsidR="00245D45" w:rsidRPr="0005348F" w:rsidRDefault="00245D45" w:rsidP="00F23ADA">
      <w:pPr>
        <w:pStyle w:val="Paragraphedeliste"/>
        <w:numPr>
          <w:ilvl w:val="0"/>
          <w:numId w:val="10"/>
        </w:numPr>
        <w:spacing w:before="0" w:after="0"/>
        <w:ind w:left="714" w:hanging="357"/>
        <w:rPr>
          <w:rFonts w:cs="Times New Roman"/>
        </w:rPr>
      </w:pPr>
      <w:proofErr w:type="gramStart"/>
      <w:r w:rsidRPr="0005348F">
        <w:rPr>
          <w:rFonts w:cs="Times New Roman"/>
        </w:rPr>
        <w:t>ne</w:t>
      </w:r>
      <w:proofErr w:type="gramEnd"/>
      <w:r w:rsidRPr="0005348F">
        <w:rPr>
          <w:rFonts w:cs="Times New Roman"/>
        </w:rPr>
        <w:t xml:space="preserve"> pas envoyer de fichier contenant des macros ;</w:t>
      </w:r>
    </w:p>
    <w:p w14:paraId="561A087D" w14:textId="77777777" w:rsidR="00245D45" w:rsidRPr="0005348F" w:rsidRDefault="00245D45" w:rsidP="00F23ADA">
      <w:pPr>
        <w:pStyle w:val="Paragraphedeliste"/>
        <w:numPr>
          <w:ilvl w:val="0"/>
          <w:numId w:val="10"/>
        </w:numPr>
        <w:spacing w:before="0" w:after="0"/>
        <w:ind w:left="714" w:hanging="357"/>
        <w:rPr>
          <w:rFonts w:cs="Times New Roman"/>
          <w:u w:val="single"/>
        </w:rPr>
      </w:pPr>
      <w:proofErr w:type="gramStart"/>
      <w:r w:rsidRPr="0005348F">
        <w:rPr>
          <w:rFonts w:cs="Times New Roman"/>
        </w:rPr>
        <w:t>vérifier</w:t>
      </w:r>
      <w:proofErr w:type="gramEnd"/>
      <w:r w:rsidRPr="0005348F">
        <w:rPr>
          <w:rFonts w:cs="Times New Roman"/>
        </w:rPr>
        <w:t xml:space="preserve"> que le pli comprend bien les documents demandés au format évoqué plus haut</w:t>
      </w:r>
      <w:r w:rsidR="00BC62B8" w:rsidRPr="0005348F">
        <w:rPr>
          <w:rFonts w:cs="Times New Roman"/>
        </w:rPr>
        <w:t>.</w:t>
      </w:r>
    </w:p>
    <w:p w14:paraId="3FC477DB" w14:textId="77777777" w:rsidR="00245D45" w:rsidRPr="0005348F" w:rsidRDefault="00245D45" w:rsidP="008A162C">
      <w:pPr>
        <w:rPr>
          <w:rFonts w:ascii="AvenirNext LT Pro Cn" w:hAnsi="AvenirNext LT Pro Cn"/>
          <w:u w:val="single"/>
        </w:rPr>
      </w:pPr>
    </w:p>
    <w:p w14:paraId="6F36DB3B" w14:textId="77777777" w:rsidR="00245D45" w:rsidRDefault="00245D45" w:rsidP="008A162C">
      <w:pPr>
        <w:rPr>
          <w:rFonts w:ascii="AvenirNext LT Pro Cn" w:hAnsi="AvenirNext LT Pro Cn"/>
          <w:b/>
        </w:rPr>
      </w:pPr>
      <w:r w:rsidRPr="0005348F">
        <w:rPr>
          <w:rFonts w:ascii="AvenirNext LT Pro Cn" w:hAnsi="AvenirNext LT Pro Cn"/>
          <w:b/>
          <w:u w:val="single"/>
        </w:rPr>
        <w:t>Signature électronique</w:t>
      </w:r>
      <w:r w:rsidRPr="0005348F">
        <w:rPr>
          <w:rFonts w:ascii="AvenirNext LT Pro Cn" w:hAnsi="AvenirNext LT Pro Cn"/>
          <w:b/>
        </w:rPr>
        <w:t> :</w:t>
      </w:r>
      <w:r w:rsidR="00BC62B8" w:rsidRPr="0005348F">
        <w:rPr>
          <w:rFonts w:ascii="AvenirNext LT Pro Cn" w:hAnsi="AvenirNext LT Pro Cn"/>
          <w:b/>
        </w:rPr>
        <w:t xml:space="preserve"> La signature électronique n’est pas requise. </w:t>
      </w:r>
    </w:p>
    <w:p w14:paraId="26855BFF" w14:textId="77777777" w:rsidR="0005348F" w:rsidRDefault="0005348F" w:rsidP="008A162C">
      <w:pPr>
        <w:rPr>
          <w:rFonts w:ascii="AvenirNext LT Pro Cn" w:hAnsi="AvenirNext LT Pro Cn"/>
          <w:b/>
        </w:rPr>
      </w:pPr>
    </w:p>
    <w:p w14:paraId="65271F53" w14:textId="77777777" w:rsidR="00B22D14" w:rsidRPr="0005348F" w:rsidRDefault="00B22D14" w:rsidP="00FA3918">
      <w:pPr>
        <w:pStyle w:val="Titre3"/>
      </w:pPr>
      <w:bookmarkStart w:id="57" w:name="_Toc260412373"/>
      <w:bookmarkStart w:id="58" w:name="_Toc299529521"/>
      <w:bookmarkStart w:id="59" w:name="_Toc204705722"/>
      <w:r w:rsidRPr="0005348F">
        <w:t>Copie de sauvegarde - non obligatoire</w:t>
      </w:r>
      <w:bookmarkEnd w:id="57"/>
      <w:bookmarkEnd w:id="58"/>
      <w:bookmarkEnd w:id="59"/>
      <w:r w:rsidR="00FA03F0" w:rsidRPr="0005348F">
        <w:t xml:space="preserve"> </w:t>
      </w:r>
    </w:p>
    <w:p w14:paraId="28E99D41" w14:textId="77777777" w:rsidR="00B22D14" w:rsidRPr="0005348F" w:rsidRDefault="00B22D14" w:rsidP="008A162C">
      <w:pPr>
        <w:rPr>
          <w:rFonts w:ascii="AvenirNext LT Pro Cn" w:hAnsi="AvenirNext LT Pro Cn"/>
        </w:rPr>
      </w:pPr>
    </w:p>
    <w:p w14:paraId="254281E2" w14:textId="77777777" w:rsidR="00B22D14" w:rsidRPr="0005348F" w:rsidRDefault="00B22D14" w:rsidP="008A65E4">
      <w:pPr>
        <w:jc w:val="both"/>
        <w:rPr>
          <w:rFonts w:ascii="AvenirNext LT Pro Cn" w:hAnsi="AvenirNext LT Pro Cn"/>
        </w:rPr>
      </w:pPr>
      <w:r w:rsidRPr="0005348F">
        <w:rPr>
          <w:rFonts w:ascii="AvenirNext LT Pro Cn" w:hAnsi="AvenirNext LT Pro Cn"/>
          <w:bCs/>
        </w:rPr>
        <w:t xml:space="preserve">Les </w:t>
      </w:r>
      <w:r w:rsidR="00607A27" w:rsidRPr="0005348F">
        <w:rPr>
          <w:rFonts w:ascii="AvenirNext LT Pro Cn" w:hAnsi="AvenirNext LT Pro Cn"/>
          <w:bCs/>
        </w:rPr>
        <w:t xml:space="preserve">soumissionnaires </w:t>
      </w:r>
      <w:r w:rsidRPr="0005348F">
        <w:rPr>
          <w:rFonts w:ascii="AvenirNext LT Pro Cn" w:hAnsi="AvenirNext LT Pro Cn"/>
          <w:bCs/>
        </w:rPr>
        <w:t>peuvent transmettre à titre de copie de sauvegarde une réponse sur support papier</w:t>
      </w:r>
      <w:r w:rsidR="00FA03F0" w:rsidRPr="0005348F">
        <w:rPr>
          <w:rFonts w:ascii="AvenirNext LT Pro Cn" w:hAnsi="AvenirNext LT Pro Cn"/>
          <w:bCs/>
        </w:rPr>
        <w:t xml:space="preserve"> ou sur support physique électronique (clé USB, etc.)</w:t>
      </w:r>
      <w:r w:rsidR="00607A27" w:rsidRPr="0005348F">
        <w:rPr>
          <w:rFonts w:ascii="AvenirNext LT Pro Cn" w:hAnsi="AvenirNext LT Pro Cn"/>
          <w:bCs/>
        </w:rPr>
        <w:t xml:space="preserve">, </w:t>
      </w:r>
      <w:r w:rsidR="007B0CFB" w:rsidRPr="0005348F">
        <w:rPr>
          <w:rFonts w:ascii="AvenirNext LT Pro Cn" w:hAnsi="AvenirNext LT Pro Cn"/>
          <w:bCs/>
          <w:u w:val="single"/>
        </w:rPr>
        <w:t>dans le même délai</w:t>
      </w:r>
      <w:r w:rsidRPr="0005348F">
        <w:rPr>
          <w:rFonts w:ascii="AvenirNext LT Pro Cn" w:hAnsi="AvenirNext LT Pro Cn"/>
          <w:bCs/>
          <w:u w:val="single"/>
        </w:rPr>
        <w:t xml:space="preserve"> </w:t>
      </w:r>
      <w:r w:rsidR="007B0CFB" w:rsidRPr="0005348F">
        <w:rPr>
          <w:rFonts w:ascii="AvenirNext LT Pro Cn" w:hAnsi="AvenirNext LT Pro Cn"/>
          <w:bCs/>
          <w:u w:val="single"/>
        </w:rPr>
        <w:t xml:space="preserve">que le pli électronique </w:t>
      </w:r>
      <w:r w:rsidR="00FA03F0" w:rsidRPr="0005348F">
        <w:rPr>
          <w:rFonts w:ascii="AvenirNext LT Pro Cn" w:hAnsi="AvenirNext LT Pro Cn"/>
          <w:bCs/>
          <w:u w:val="single"/>
        </w:rPr>
        <w:t xml:space="preserve">dématérialisé </w:t>
      </w:r>
      <w:r w:rsidR="007B0CFB" w:rsidRPr="0005348F">
        <w:rPr>
          <w:rFonts w:ascii="AvenirNext LT Pro Cn" w:hAnsi="AvenirNext LT Pro Cn"/>
          <w:bCs/>
          <w:u w:val="single"/>
        </w:rPr>
        <w:t>(spécifié en page de garde du présent document)</w:t>
      </w:r>
      <w:r w:rsidRPr="0005348F">
        <w:rPr>
          <w:rFonts w:ascii="AvenirNext LT Pro Cn" w:hAnsi="AvenirNext LT Pro Cn"/>
          <w:bCs/>
          <w:u w:val="single"/>
        </w:rPr>
        <w:t>.</w:t>
      </w:r>
    </w:p>
    <w:p w14:paraId="037D8895" w14:textId="77777777" w:rsidR="00B22D14" w:rsidRPr="0005348F" w:rsidRDefault="00B22D14" w:rsidP="008A65E4">
      <w:pPr>
        <w:jc w:val="both"/>
        <w:rPr>
          <w:rFonts w:ascii="AvenirNext LT Pro Cn" w:hAnsi="AvenirNext LT Pro Cn"/>
        </w:rPr>
      </w:pPr>
    </w:p>
    <w:p w14:paraId="01ED6891" w14:textId="77777777" w:rsidR="00D3023D" w:rsidRPr="0005348F" w:rsidRDefault="00D3023D" w:rsidP="008A65E4">
      <w:pPr>
        <w:jc w:val="both"/>
        <w:rPr>
          <w:rFonts w:ascii="AvenirNext LT Pro Cn" w:hAnsi="AvenirNext LT Pro Cn"/>
          <w:bCs/>
        </w:rPr>
      </w:pPr>
      <w:r w:rsidRPr="0005348F">
        <w:rPr>
          <w:rFonts w:ascii="AvenirNext LT Pro Cn" w:hAnsi="AvenirNext LT Pro Cn"/>
          <w:bCs/>
        </w:rPr>
        <w:t xml:space="preserve">Cette copie de sauvegarde ne sera ouverte que dans les cas suivants : </w:t>
      </w:r>
    </w:p>
    <w:p w14:paraId="0BD12B24" w14:textId="77777777" w:rsidR="00D3023D" w:rsidRPr="0005348F" w:rsidRDefault="00D3023D" w:rsidP="008A65E4">
      <w:pPr>
        <w:pStyle w:val="Paragraphedeliste"/>
        <w:numPr>
          <w:ilvl w:val="0"/>
          <w:numId w:val="30"/>
        </w:numPr>
        <w:rPr>
          <w:rFonts w:cs="Times New Roman"/>
          <w:bCs/>
          <w:sz w:val="24"/>
          <w:szCs w:val="24"/>
        </w:rPr>
      </w:pPr>
      <w:proofErr w:type="gramStart"/>
      <w:r w:rsidRPr="0005348F">
        <w:rPr>
          <w:rFonts w:cs="Times New Roman"/>
          <w:bCs/>
          <w:sz w:val="24"/>
          <w:szCs w:val="24"/>
        </w:rPr>
        <w:t>lorsqu’un</w:t>
      </w:r>
      <w:proofErr w:type="gramEnd"/>
      <w:r w:rsidRPr="0005348F">
        <w:rPr>
          <w:rFonts w:cs="Times New Roman"/>
          <w:bCs/>
          <w:sz w:val="24"/>
          <w:szCs w:val="24"/>
        </w:rPr>
        <w:t xml:space="preserve"> programme informatique malveillant est détecté dans les candidatures et / ou les offres transmises par voie électronique sur le profil d’acheteur ;</w:t>
      </w:r>
    </w:p>
    <w:p w14:paraId="7270BADA" w14:textId="77777777" w:rsidR="00D3023D" w:rsidRPr="0005348F" w:rsidRDefault="00D3023D" w:rsidP="008A65E4">
      <w:pPr>
        <w:pStyle w:val="Paragraphedeliste"/>
        <w:numPr>
          <w:ilvl w:val="0"/>
          <w:numId w:val="30"/>
        </w:numPr>
        <w:rPr>
          <w:rFonts w:cs="Times New Roman"/>
          <w:bCs/>
          <w:sz w:val="24"/>
          <w:szCs w:val="24"/>
        </w:rPr>
      </w:pPr>
      <w:proofErr w:type="gramStart"/>
      <w:r w:rsidRPr="0005348F">
        <w:rPr>
          <w:rFonts w:cs="Times New Roman"/>
          <w:bCs/>
          <w:sz w:val="24"/>
          <w:szCs w:val="24"/>
        </w:rPr>
        <w:t>lorsqu’une</w:t>
      </w:r>
      <w:proofErr w:type="gramEnd"/>
      <w:r w:rsidRPr="0005348F">
        <w:rPr>
          <w:rFonts w:cs="Times New Roman"/>
          <w:bCs/>
          <w:sz w:val="24"/>
          <w:szCs w:val="24"/>
        </w:rPr>
        <w:t xml:space="preserve"> </w:t>
      </w:r>
      <w:r w:rsidR="00FA03F0" w:rsidRPr="0005348F">
        <w:rPr>
          <w:rFonts w:cs="Times New Roman"/>
          <w:bCs/>
          <w:sz w:val="24"/>
          <w:szCs w:val="24"/>
        </w:rPr>
        <w:t xml:space="preserve">candidature ou une </w:t>
      </w:r>
      <w:r w:rsidRPr="0005348F">
        <w:rPr>
          <w:rFonts w:cs="Times New Roman"/>
          <w:bCs/>
          <w:sz w:val="24"/>
          <w:szCs w:val="24"/>
        </w:rPr>
        <w:t xml:space="preserve">offre </w:t>
      </w:r>
      <w:r w:rsidR="00FA03F0" w:rsidRPr="0005348F">
        <w:rPr>
          <w:rFonts w:cs="Times New Roman"/>
          <w:bCs/>
          <w:sz w:val="24"/>
          <w:szCs w:val="24"/>
        </w:rPr>
        <w:t xml:space="preserve">dématérialisée </w:t>
      </w:r>
      <w:r w:rsidRPr="0005348F">
        <w:rPr>
          <w:rFonts w:cs="Times New Roman"/>
          <w:bCs/>
          <w:sz w:val="24"/>
          <w:szCs w:val="24"/>
        </w:rPr>
        <w:t xml:space="preserve">est parvenue par voie électronique sur le profil d’acheteur </w:t>
      </w:r>
      <w:r w:rsidR="00FA03F0" w:rsidRPr="0005348F">
        <w:rPr>
          <w:rFonts w:cs="Times New Roman"/>
          <w:bCs/>
          <w:sz w:val="24"/>
          <w:szCs w:val="24"/>
        </w:rPr>
        <w:t>de façon incomplète, hors délai ou sans pouvoir être</w:t>
      </w:r>
      <w:r w:rsidRPr="0005348F">
        <w:rPr>
          <w:rFonts w:cs="Times New Roman"/>
          <w:bCs/>
          <w:sz w:val="24"/>
          <w:szCs w:val="24"/>
        </w:rPr>
        <w:t xml:space="preserve"> ouverte</w:t>
      </w:r>
      <w:r w:rsidR="00FA03F0" w:rsidRPr="0005348F">
        <w:rPr>
          <w:rFonts w:cs="Times New Roman"/>
          <w:bCs/>
          <w:sz w:val="24"/>
          <w:szCs w:val="24"/>
        </w:rPr>
        <w:t xml:space="preserve">, sous réserve que la transmission ait </w:t>
      </w:r>
      <w:r w:rsidR="00F40A0B" w:rsidRPr="0005348F">
        <w:rPr>
          <w:rFonts w:cs="Times New Roman"/>
          <w:bCs/>
          <w:sz w:val="24"/>
          <w:szCs w:val="24"/>
        </w:rPr>
        <w:t>commencée</w:t>
      </w:r>
      <w:r w:rsidR="00FA03F0" w:rsidRPr="0005348F">
        <w:rPr>
          <w:rFonts w:cs="Times New Roman"/>
          <w:bCs/>
          <w:sz w:val="24"/>
          <w:szCs w:val="24"/>
        </w:rPr>
        <w:t xml:space="preserve"> avant l’heure limite de remise des plis figurant en page de garde</w:t>
      </w:r>
      <w:r w:rsidRPr="0005348F">
        <w:rPr>
          <w:rFonts w:cs="Times New Roman"/>
          <w:bCs/>
          <w:sz w:val="24"/>
          <w:szCs w:val="24"/>
        </w:rPr>
        <w:t xml:space="preserve"> ;</w:t>
      </w:r>
    </w:p>
    <w:p w14:paraId="69BD258F" w14:textId="77777777" w:rsidR="00B22D14" w:rsidRPr="0005348F" w:rsidRDefault="00FA03F0" w:rsidP="008A65E4">
      <w:pPr>
        <w:jc w:val="both"/>
        <w:rPr>
          <w:rFonts w:ascii="AvenirNext LT Pro Cn" w:hAnsi="AvenirNext LT Pro Cn"/>
          <w:bCs/>
        </w:rPr>
      </w:pPr>
      <w:r w:rsidRPr="0005348F">
        <w:rPr>
          <w:rFonts w:ascii="AvenirNext LT Pro Cn" w:hAnsi="AvenirNext LT Pro Cn"/>
          <w:bCs/>
        </w:rPr>
        <w:t>La copie de sauvegarde comporte toutes les pièces de la candidature et de l’offre. Elle est</w:t>
      </w:r>
      <w:r w:rsidR="00B22D14" w:rsidRPr="0005348F">
        <w:rPr>
          <w:rFonts w:ascii="AvenirNext LT Pro Cn" w:hAnsi="AvenirNext LT Pro Cn"/>
          <w:bCs/>
        </w:rPr>
        <w:t xml:space="preserve"> placée sous enveloppe cachetée (ou tout autre emballage adapté et scellé).</w:t>
      </w:r>
    </w:p>
    <w:p w14:paraId="1856D0EB" w14:textId="77777777" w:rsidR="00FA03F0" w:rsidRPr="0005348F" w:rsidRDefault="00FA03F0" w:rsidP="008A65E4">
      <w:pPr>
        <w:jc w:val="both"/>
        <w:rPr>
          <w:rFonts w:ascii="AvenirNext LT Pro Cn" w:hAnsi="AvenirNext LT Pro Cn"/>
        </w:rPr>
      </w:pPr>
      <w:r w:rsidRPr="0005348F">
        <w:rPr>
          <w:rFonts w:ascii="AvenirNext LT Pro Cn" w:hAnsi="AvenirNext LT Pro Cn"/>
          <w:bCs/>
        </w:rPr>
        <w:t>En cas de copie de sauvegarde électronique elle-même vérolée, celle-ci sera écartée par l’acheteur.</w:t>
      </w:r>
    </w:p>
    <w:p w14:paraId="55998569" w14:textId="77777777" w:rsidR="007B0CFB" w:rsidRPr="0005348F" w:rsidRDefault="007B0CFB" w:rsidP="008A65E4">
      <w:pPr>
        <w:jc w:val="both"/>
        <w:rPr>
          <w:rFonts w:ascii="AvenirNext LT Pro Cn" w:hAnsi="AvenirNext LT Pro Cn"/>
        </w:rPr>
      </w:pPr>
      <w:r w:rsidRPr="0005348F">
        <w:rPr>
          <w:rFonts w:ascii="AvenirNext LT Pro Cn" w:hAnsi="AvenirNext LT Pro Cn"/>
        </w:rPr>
        <w:t>Cette copie de sauvegarde doit être envoyée à l’adresse indiquée ci-dessous.</w:t>
      </w:r>
    </w:p>
    <w:p w14:paraId="7D9FF644" w14:textId="77777777" w:rsidR="00B22D14" w:rsidRPr="0005348F" w:rsidRDefault="00B22D14" w:rsidP="008A65E4">
      <w:pPr>
        <w:jc w:val="both"/>
        <w:rPr>
          <w:rFonts w:ascii="AvenirNext LT Pro Cn" w:hAnsi="AvenirNext LT Pro Cn"/>
        </w:rPr>
      </w:pPr>
      <w:r w:rsidRPr="0005348F">
        <w:rPr>
          <w:rFonts w:ascii="AvenirNext LT Pro Cn" w:hAnsi="AvenirNext LT Pro Cn"/>
        </w:rPr>
        <w:t xml:space="preserve">L’enveloppe cachetée contiendra tous les </w:t>
      </w:r>
      <w:r w:rsidR="002D09F6" w:rsidRPr="0005348F">
        <w:rPr>
          <w:rFonts w:ascii="AvenirNext LT Pro Cn" w:hAnsi="AvenirNext LT Pro Cn"/>
        </w:rPr>
        <w:t>do</w:t>
      </w:r>
      <w:r w:rsidR="00DA36B3" w:rsidRPr="0005348F">
        <w:rPr>
          <w:rFonts w:ascii="AvenirNext LT Pro Cn" w:hAnsi="AvenirNext LT Pro Cn"/>
        </w:rPr>
        <w:t>cuments énoncés aux articles 7</w:t>
      </w:r>
      <w:r w:rsidR="009E0729" w:rsidRPr="0005348F">
        <w:rPr>
          <w:rFonts w:ascii="AvenirNext LT Pro Cn" w:hAnsi="AvenirNext LT Pro Cn"/>
        </w:rPr>
        <w:t>.1</w:t>
      </w:r>
      <w:r w:rsidR="002D09F6" w:rsidRPr="0005348F">
        <w:rPr>
          <w:rFonts w:ascii="AvenirNext LT Pro Cn" w:hAnsi="AvenirNext LT Pro Cn"/>
        </w:rPr>
        <w:t xml:space="preserve">.1 et </w:t>
      </w:r>
      <w:r w:rsidR="00DA36B3" w:rsidRPr="0005348F">
        <w:rPr>
          <w:rFonts w:ascii="AvenirNext LT Pro Cn" w:hAnsi="AvenirNext LT Pro Cn"/>
        </w:rPr>
        <w:t>7</w:t>
      </w:r>
      <w:r w:rsidR="009E0729" w:rsidRPr="0005348F">
        <w:rPr>
          <w:rFonts w:ascii="AvenirNext LT Pro Cn" w:hAnsi="AvenirNext LT Pro Cn"/>
        </w:rPr>
        <w:t>.1</w:t>
      </w:r>
      <w:r w:rsidRPr="0005348F">
        <w:rPr>
          <w:rFonts w:ascii="AvenirNext LT Pro Cn" w:hAnsi="AvenirNext LT Pro Cn"/>
        </w:rPr>
        <w:t>.2 du présent règlement et portera les mentions suivantes :</w:t>
      </w:r>
    </w:p>
    <w:p w14:paraId="7CB788D5" w14:textId="77777777" w:rsidR="00140DA5" w:rsidRPr="0005348F" w:rsidRDefault="00140DA5" w:rsidP="008A65E4">
      <w:pPr>
        <w:jc w:val="both"/>
        <w:rPr>
          <w:rFonts w:ascii="AvenirNext LT Pro Cn" w:hAnsi="AvenirNext LT Pro Cn"/>
        </w:rPr>
      </w:pPr>
    </w:p>
    <w:p w14:paraId="37B5FF29" w14:textId="77777777" w:rsidR="000828E6" w:rsidRPr="000828E6" w:rsidRDefault="000828E6" w:rsidP="000828E6">
      <w:pPr>
        <w:jc w:val="both"/>
        <w:rPr>
          <w:rFonts w:ascii="AvenirNext LT Pro Cn" w:hAnsi="AvenirNext LT Pro Cn"/>
          <w:b/>
          <w:bCs/>
          <w:caps/>
        </w:rPr>
      </w:pPr>
    </w:p>
    <w:p w14:paraId="27483A0B" w14:textId="660FDA68" w:rsidR="007563EF" w:rsidRDefault="000828E6" w:rsidP="00140DA5">
      <w:pPr>
        <w:widowControl w:val="0"/>
        <w:pBdr>
          <w:top w:val="single" w:sz="4" w:space="1" w:color="auto"/>
          <w:left w:val="single" w:sz="4" w:space="4" w:color="auto"/>
          <w:bottom w:val="single" w:sz="4" w:space="1" w:color="auto"/>
          <w:right w:val="single" w:sz="4" w:space="4" w:color="auto"/>
        </w:pBdr>
        <w:autoSpaceDE w:val="0"/>
        <w:autoSpaceDN w:val="0"/>
        <w:adjustRightInd w:val="0"/>
        <w:ind w:right="-142"/>
        <w:jc w:val="center"/>
        <w:rPr>
          <w:rFonts w:ascii="AvenirNext LT Pro Cn" w:hAnsi="AvenirNext LT Pro Cn"/>
          <w:b/>
          <w:bCs/>
          <w:caps/>
        </w:rPr>
      </w:pPr>
      <w:r w:rsidRPr="000828E6">
        <w:rPr>
          <w:rFonts w:ascii="AvenirNext LT Pro Cn" w:hAnsi="AvenirNext LT Pro Cn"/>
          <w:b/>
          <w:bCs/>
          <w:caps/>
        </w:rPr>
        <w:t xml:space="preserve"> </w:t>
      </w:r>
      <w:r>
        <w:rPr>
          <w:rFonts w:ascii="AvenirNext LT Pro Cn" w:hAnsi="AvenirNext LT Pro Cn"/>
          <w:b/>
          <w:bCs/>
          <w:caps/>
        </w:rPr>
        <w:t xml:space="preserve">MAPA - </w:t>
      </w:r>
      <w:r w:rsidRPr="000828E6">
        <w:rPr>
          <w:rFonts w:ascii="AvenirNext LT Pro Cn" w:hAnsi="AvenirNext LT Pro Cn"/>
          <w:b/>
          <w:bCs/>
          <w:caps/>
        </w:rPr>
        <w:t xml:space="preserve">Acquisition d’un équipement de manipulation de liquide sans pipetage en micro et nanovolume pour de l’expérimentation en biologie </w:t>
      </w:r>
      <w:proofErr w:type="gramStart"/>
      <w:r w:rsidRPr="000828E6">
        <w:rPr>
          <w:rFonts w:ascii="AvenirNext LT Pro Cn" w:hAnsi="AvenirNext LT Pro Cn"/>
          <w:b/>
          <w:bCs/>
          <w:caps/>
        </w:rPr>
        <w:t xml:space="preserve">moléculaire  </w:t>
      </w:r>
      <w:r w:rsidR="00CE3EA9">
        <w:rPr>
          <w:rFonts w:ascii="AvenirNext LT Pro Cn" w:hAnsi="AvenirNext LT Pro Cn"/>
          <w:b/>
          <w:bCs/>
          <w:caps/>
        </w:rPr>
        <w:t>pour</w:t>
      </w:r>
      <w:proofErr w:type="gramEnd"/>
      <w:r w:rsidR="00CE3EA9">
        <w:rPr>
          <w:rFonts w:ascii="AvenirNext LT Pro Cn" w:hAnsi="AvenirNext LT Pro Cn"/>
          <w:b/>
          <w:bCs/>
          <w:caps/>
        </w:rPr>
        <w:t xml:space="preserve"> l’unité 1403-IPS2 DU CENTRE INRAE DE VERSAILLES-SACLAY</w:t>
      </w:r>
    </w:p>
    <w:p w14:paraId="094B47B5" w14:textId="09414030" w:rsidR="00140DA5" w:rsidRPr="0005348F" w:rsidRDefault="00140DA5" w:rsidP="00140DA5">
      <w:pPr>
        <w:widowControl w:val="0"/>
        <w:pBdr>
          <w:top w:val="single" w:sz="4" w:space="1" w:color="auto"/>
          <w:left w:val="single" w:sz="4" w:space="4" w:color="auto"/>
          <w:bottom w:val="single" w:sz="4" w:space="1" w:color="auto"/>
          <w:right w:val="single" w:sz="4" w:space="4" w:color="auto"/>
        </w:pBdr>
        <w:autoSpaceDE w:val="0"/>
        <w:autoSpaceDN w:val="0"/>
        <w:adjustRightInd w:val="0"/>
        <w:ind w:right="-142"/>
        <w:jc w:val="center"/>
        <w:rPr>
          <w:rFonts w:ascii="AvenirNext LT Pro Cn" w:hAnsi="AvenirNext LT Pro Cn" w:cstheme="minorHAnsi"/>
          <w:b/>
        </w:rPr>
      </w:pPr>
      <w:r w:rsidRPr="0005348F">
        <w:rPr>
          <w:rFonts w:ascii="AvenirNext LT Pro Cn" w:hAnsi="AvenirNext LT Pro Cn" w:cstheme="minorHAnsi"/>
          <w:b/>
          <w:bCs/>
        </w:rPr>
        <w:t>COPIE DE SAUVEGARDE - « NE PAS OUVRIR »</w:t>
      </w:r>
    </w:p>
    <w:p w14:paraId="280A995C" w14:textId="77777777" w:rsidR="00140DA5" w:rsidRPr="0005348F" w:rsidRDefault="00140DA5" w:rsidP="00140DA5">
      <w:pPr>
        <w:widowControl w:val="0"/>
        <w:pBdr>
          <w:top w:val="single" w:sz="4" w:space="1" w:color="auto"/>
          <w:left w:val="single" w:sz="4" w:space="4" w:color="auto"/>
          <w:bottom w:val="single" w:sz="4" w:space="1" w:color="auto"/>
          <w:right w:val="single" w:sz="4" w:space="4" w:color="auto"/>
        </w:pBdr>
        <w:autoSpaceDE w:val="0"/>
        <w:autoSpaceDN w:val="0"/>
        <w:adjustRightInd w:val="0"/>
        <w:ind w:right="-142"/>
        <w:jc w:val="center"/>
        <w:rPr>
          <w:rFonts w:ascii="AvenirNext LT Pro Cn" w:hAnsi="AvenirNext LT Pro Cn" w:cstheme="minorHAnsi"/>
          <w:b/>
        </w:rPr>
      </w:pPr>
      <w:r w:rsidRPr="0005348F">
        <w:rPr>
          <w:rFonts w:ascii="AvenirNext LT Pro Cn" w:hAnsi="AvenirNext LT Pro Cn" w:cstheme="minorHAnsi"/>
          <w:b/>
          <w:bCs/>
        </w:rPr>
        <w:t>(NOM DE L’ENTREPRISE)</w:t>
      </w:r>
    </w:p>
    <w:p w14:paraId="39AA3783" w14:textId="77777777" w:rsidR="00140DA5" w:rsidRPr="0005348F" w:rsidRDefault="00140DA5" w:rsidP="00140DA5">
      <w:pPr>
        <w:widowControl w:val="0"/>
        <w:autoSpaceDE w:val="0"/>
        <w:autoSpaceDN w:val="0"/>
        <w:adjustRightInd w:val="0"/>
        <w:rPr>
          <w:rFonts w:ascii="AvenirNext LT Pro Cn" w:hAnsi="AvenirNext LT Pro Cn" w:cstheme="minorHAnsi"/>
          <w:bCs/>
        </w:rPr>
      </w:pPr>
    </w:p>
    <w:p w14:paraId="5220754E" w14:textId="77777777" w:rsidR="00B22D14" w:rsidRPr="0005348F" w:rsidRDefault="00B22D14" w:rsidP="008A162C">
      <w:pPr>
        <w:rPr>
          <w:rFonts w:ascii="AvenirNext LT Pro Cn" w:hAnsi="AvenirNext LT Pro Cn"/>
          <w:szCs w:val="20"/>
        </w:rPr>
      </w:pPr>
      <w:r w:rsidRPr="0005348F">
        <w:rPr>
          <w:rFonts w:ascii="AvenirNext LT Pro Cn" w:hAnsi="AvenirNext LT Pro Cn"/>
        </w:rPr>
        <w:t>Elle sera adressée par lettre recommandée avec avis de réception postale à :</w:t>
      </w:r>
    </w:p>
    <w:p w14:paraId="1439E987" w14:textId="0C043F1F" w:rsidR="000828E6" w:rsidRDefault="000828E6" w:rsidP="00274551">
      <w:pPr>
        <w:spacing w:before="240"/>
        <w:rPr>
          <w:rFonts w:ascii="AvenirNext LT Pro LightCn" w:hAnsi="AvenirNext LT Pro LightCn"/>
        </w:rPr>
      </w:pPr>
      <w:r>
        <w:rPr>
          <w:rFonts w:ascii="AvenirNext LT Pro LightCn" w:hAnsi="AvenirNext LT Pro LightCn"/>
        </w:rPr>
        <w:t xml:space="preserve">Centre INRAE de Versailles -  Saclay </w:t>
      </w:r>
    </w:p>
    <w:p w14:paraId="0CC09326" w14:textId="77777777" w:rsidR="000828E6" w:rsidRPr="00B9463B" w:rsidRDefault="000828E6" w:rsidP="00274551">
      <w:pPr>
        <w:spacing w:before="240"/>
        <w:rPr>
          <w:rFonts w:ascii="AvenirNext LT Pro LightCn" w:hAnsi="AvenirNext LT Pro LightCn"/>
        </w:rPr>
      </w:pPr>
      <w:r w:rsidRPr="00B9463B">
        <w:rPr>
          <w:rFonts w:ascii="AvenirNext LT Pro LightCn" w:hAnsi="AvenirNext LT Pro LightCn"/>
        </w:rPr>
        <w:t>Unité IPS2 UMR1403</w:t>
      </w:r>
    </w:p>
    <w:p w14:paraId="52D9C7A2" w14:textId="77777777" w:rsidR="000828E6" w:rsidRPr="00B9463B" w:rsidRDefault="000828E6" w:rsidP="00274551">
      <w:pPr>
        <w:rPr>
          <w:rFonts w:ascii="AvenirNext LT Pro LightCn" w:hAnsi="AvenirNext LT Pro LightCn"/>
        </w:rPr>
      </w:pPr>
      <w:r w:rsidRPr="00B9463B">
        <w:rPr>
          <w:rFonts w:ascii="AvenirNext LT Pro LightCn" w:hAnsi="AvenirNext LT Pro LightCn"/>
        </w:rPr>
        <w:t xml:space="preserve">Adresse : </w:t>
      </w:r>
      <w:proofErr w:type="spellStart"/>
      <w:r w:rsidRPr="00B9463B">
        <w:rPr>
          <w:rFonts w:ascii="AvenirNext LT Pro LightCn" w:hAnsi="AvenirNext LT Pro LightCn"/>
        </w:rPr>
        <w:t>batiment</w:t>
      </w:r>
      <w:proofErr w:type="spellEnd"/>
      <w:r w:rsidRPr="00B9463B">
        <w:rPr>
          <w:rFonts w:ascii="AvenirNext LT Pro LightCn" w:hAnsi="AvenirNext LT Pro LightCn"/>
        </w:rPr>
        <w:t xml:space="preserve"> 630 – avenue des Sciences</w:t>
      </w:r>
    </w:p>
    <w:p w14:paraId="07CC7FDA" w14:textId="77777777" w:rsidR="000828E6" w:rsidRPr="00B9463B" w:rsidRDefault="000828E6" w:rsidP="00274551">
      <w:pPr>
        <w:spacing w:after="480"/>
        <w:rPr>
          <w:rFonts w:ascii="AvenirNext LT Pro Cn" w:hAnsi="AvenirNext LT Pro Cn" w:cstheme="minorHAnsi"/>
        </w:rPr>
      </w:pPr>
      <w:r w:rsidRPr="00B9463B">
        <w:rPr>
          <w:rFonts w:ascii="AvenirNext LT Pro Cn" w:hAnsi="AvenirNext LT Pro Cn" w:cstheme="minorHAnsi"/>
        </w:rPr>
        <w:t xml:space="preserve">91190 </w:t>
      </w:r>
      <w:proofErr w:type="spellStart"/>
      <w:r w:rsidRPr="00B9463B">
        <w:rPr>
          <w:rFonts w:ascii="AvenirNext LT Pro Cn" w:hAnsi="AvenirNext LT Pro Cn" w:cstheme="minorHAnsi"/>
        </w:rPr>
        <w:t>Gif</w:t>
      </w:r>
      <w:proofErr w:type="spellEnd"/>
      <w:r w:rsidRPr="00B9463B">
        <w:rPr>
          <w:rFonts w:ascii="AvenirNext LT Pro Cn" w:hAnsi="AvenirNext LT Pro Cn" w:cstheme="minorHAnsi"/>
        </w:rPr>
        <w:t xml:space="preserve"> sur Yvette</w:t>
      </w:r>
    </w:p>
    <w:p w14:paraId="09345862" w14:textId="77777777" w:rsidR="00B22D14" w:rsidRPr="0005348F" w:rsidRDefault="00B22D14" w:rsidP="00140DA5">
      <w:pPr>
        <w:jc w:val="both"/>
        <w:rPr>
          <w:rFonts w:ascii="AvenirNext LT Pro Cn" w:hAnsi="AvenirNext LT Pro Cn"/>
        </w:rPr>
      </w:pPr>
      <w:proofErr w:type="gramStart"/>
      <w:r w:rsidRPr="0005348F">
        <w:rPr>
          <w:rFonts w:ascii="AvenirNext LT Pro Cn" w:hAnsi="AvenirNext LT Pro Cn"/>
          <w:b/>
          <w:bCs/>
          <w:u w:val="single"/>
        </w:rPr>
        <w:lastRenderedPageBreak/>
        <w:t>ou</w:t>
      </w:r>
      <w:proofErr w:type="gramEnd"/>
      <w:r w:rsidRPr="0005348F">
        <w:rPr>
          <w:rFonts w:ascii="AvenirNext LT Pro Cn" w:hAnsi="AvenirNext LT Pro Cn"/>
          <w:bCs/>
        </w:rPr>
        <w:t xml:space="preserve"> remise à l’adresse indiquée ci- dessus contre récépissé </w:t>
      </w:r>
      <w:r w:rsidRPr="0005348F">
        <w:rPr>
          <w:rFonts w:ascii="AvenirNext LT Pro Cn" w:hAnsi="AvenirNext LT Pro Cn"/>
          <w:bCs/>
          <w:u w:val="single"/>
        </w:rPr>
        <w:t>avant la date limite fixée en page</w:t>
      </w:r>
      <w:r w:rsidRPr="0005348F">
        <w:rPr>
          <w:rFonts w:ascii="AvenirNext LT Pro Cn" w:hAnsi="AvenirNext LT Pro Cn"/>
          <w:bCs/>
        </w:rPr>
        <w:t xml:space="preserve"> </w:t>
      </w:r>
      <w:r w:rsidRPr="0005348F">
        <w:rPr>
          <w:rFonts w:ascii="AvenirNext LT Pro Cn" w:hAnsi="AvenirNext LT Pro Cn"/>
          <w:bCs/>
          <w:u w:val="single"/>
        </w:rPr>
        <w:t>de garde du présent document.</w:t>
      </w:r>
    </w:p>
    <w:p w14:paraId="382F510A" w14:textId="77777777" w:rsidR="00B22D14" w:rsidRPr="0005348F" w:rsidRDefault="00B22D14" w:rsidP="00140DA5">
      <w:pPr>
        <w:jc w:val="both"/>
        <w:rPr>
          <w:rFonts w:ascii="AvenirNext LT Pro Cn" w:hAnsi="AvenirNext LT Pro Cn"/>
        </w:rPr>
      </w:pPr>
    </w:p>
    <w:p w14:paraId="2D35C52B" w14:textId="77777777" w:rsidR="000828E6" w:rsidRDefault="00B22D14" w:rsidP="00140DA5">
      <w:pPr>
        <w:jc w:val="both"/>
        <w:rPr>
          <w:rFonts w:ascii="AvenirNext LT Pro Cn" w:hAnsi="AvenirNext LT Pro Cn"/>
          <w:bCs/>
        </w:rPr>
      </w:pPr>
      <w:r w:rsidRPr="0005348F">
        <w:rPr>
          <w:rFonts w:ascii="AvenirNext LT Pro Cn" w:hAnsi="AvenirNext LT Pro Cn"/>
          <w:bCs/>
        </w:rPr>
        <w:t xml:space="preserve">La réception des </w:t>
      </w:r>
      <w:r w:rsidR="00D72520" w:rsidRPr="0005348F">
        <w:rPr>
          <w:rFonts w:ascii="AvenirNext LT Pro Cn" w:hAnsi="AvenirNext LT Pro Cn"/>
          <w:bCs/>
        </w:rPr>
        <w:t>copies de sauvegarde</w:t>
      </w:r>
      <w:r w:rsidRPr="0005348F">
        <w:rPr>
          <w:rFonts w:ascii="AvenirNext LT Pro Cn" w:hAnsi="AvenirNext LT Pro Cn"/>
          <w:bCs/>
        </w:rPr>
        <w:t xml:space="preserve"> est assurée </w:t>
      </w:r>
      <w:r w:rsidRPr="00274551">
        <w:rPr>
          <w:rFonts w:ascii="AvenirNext LT Pro Cn" w:hAnsi="AvenirNext LT Pro Cn"/>
          <w:bCs/>
        </w:rPr>
        <w:t>du lundi au vendredi de 9h à 12h et de 14h à 16h</w:t>
      </w:r>
      <w:r w:rsidR="000828E6">
        <w:rPr>
          <w:rFonts w:ascii="AvenirNext LT Pro Cn" w:hAnsi="AvenirNext LT Pro Cn"/>
          <w:bCs/>
        </w:rPr>
        <w:t>.</w:t>
      </w:r>
    </w:p>
    <w:p w14:paraId="0A44B145" w14:textId="5868B049" w:rsidR="00140DA5" w:rsidRPr="0005348F" w:rsidRDefault="00B22D14" w:rsidP="00140DA5">
      <w:pPr>
        <w:jc w:val="both"/>
        <w:rPr>
          <w:rFonts w:ascii="AvenirNext LT Pro Cn" w:hAnsi="AvenirNext LT Pro Cn"/>
          <w:bCs/>
        </w:rPr>
      </w:pPr>
      <w:r w:rsidRPr="0005348F">
        <w:rPr>
          <w:rFonts w:ascii="AvenirNext LT Pro Cn" w:hAnsi="AvenirNext LT Pro Cn"/>
          <w:bCs/>
        </w:rPr>
        <w:t>Les dossiers qui parviendraient après la date et l’heure fixées en page de garde du présent document ainsi que ceux parvenus sous enveloppe non cachetée ne seront pas retenus et seront retournés à leurs expéditeurs.</w:t>
      </w:r>
    </w:p>
    <w:p w14:paraId="0851663B" w14:textId="77777777" w:rsidR="00140DA5" w:rsidRDefault="00140DA5" w:rsidP="00140DA5">
      <w:pPr>
        <w:jc w:val="both"/>
        <w:rPr>
          <w:rFonts w:ascii="AvenirNext LT Pro Cn" w:hAnsi="AvenirNext LT Pro Cn"/>
          <w:bCs/>
        </w:rPr>
      </w:pPr>
    </w:p>
    <w:p w14:paraId="35CBA7D2" w14:textId="77777777" w:rsidR="009B1727" w:rsidRPr="0005348F" w:rsidRDefault="00EE7BD0">
      <w:pPr>
        <w:pStyle w:val="Titre1"/>
        <w:rPr>
          <w:rFonts w:ascii="AvenirNext LT Pro Cn" w:hAnsi="AvenirNext LT Pro Cn" w:cs="Times New Roman"/>
        </w:rPr>
      </w:pPr>
      <w:bookmarkStart w:id="60" w:name="_Toc384796610"/>
      <w:bookmarkStart w:id="61" w:name="_Toc204705723"/>
      <w:r w:rsidRPr="0005348F">
        <w:rPr>
          <w:rFonts w:ascii="AvenirNext LT Pro Cn" w:hAnsi="AvenirNext LT Pro Cn" w:cs="Times New Roman"/>
          <w:szCs w:val="24"/>
        </w:rPr>
        <w:t>APPRÉCIATION DES CAPACITÉS</w:t>
      </w:r>
      <w:r w:rsidR="009B1727" w:rsidRPr="0005348F">
        <w:rPr>
          <w:rFonts w:ascii="AvenirNext LT Pro Cn" w:hAnsi="AvenirNext LT Pro Cn" w:cs="Times New Roman"/>
          <w:szCs w:val="24"/>
        </w:rPr>
        <w:t xml:space="preserve"> ET JUGEMENT DES OFFRES</w:t>
      </w:r>
      <w:bookmarkEnd w:id="60"/>
      <w:bookmarkEnd w:id="61"/>
      <w:r w:rsidR="009B1727" w:rsidRPr="0005348F">
        <w:rPr>
          <w:rFonts w:ascii="AvenirNext LT Pro Cn" w:hAnsi="AvenirNext LT Pro Cn" w:cs="Times New Roman"/>
        </w:rPr>
        <w:t xml:space="preserve"> </w:t>
      </w:r>
    </w:p>
    <w:p w14:paraId="60F1FA94" w14:textId="77777777" w:rsidR="009B1727" w:rsidRPr="0005348F" w:rsidRDefault="009B1727" w:rsidP="008A162C">
      <w:pPr>
        <w:rPr>
          <w:rFonts w:ascii="AvenirNext LT Pro Cn" w:hAnsi="AvenirNext LT Pro Cn"/>
        </w:rPr>
      </w:pPr>
    </w:p>
    <w:p w14:paraId="3E26F10F" w14:textId="77777777" w:rsidR="009B1727" w:rsidRPr="0005348F" w:rsidRDefault="009A4336" w:rsidP="008A162C">
      <w:pPr>
        <w:rPr>
          <w:rFonts w:ascii="AvenirNext LT Pro Cn" w:hAnsi="AvenirNext LT Pro Cn"/>
        </w:rPr>
      </w:pPr>
      <w:r w:rsidRPr="0005348F">
        <w:rPr>
          <w:rFonts w:ascii="AvenirNext LT Pro Cn" w:hAnsi="AvenirNext LT Pro Cn"/>
        </w:rPr>
        <w:t>L</w:t>
      </w:r>
      <w:r w:rsidR="009B1727" w:rsidRPr="0005348F">
        <w:rPr>
          <w:rFonts w:ascii="AvenirNext LT Pro Cn" w:hAnsi="AvenirNext LT Pro Cn"/>
        </w:rPr>
        <w:t>e jugement donnera lieu à un classement des offres.</w:t>
      </w:r>
    </w:p>
    <w:p w14:paraId="76FA9880" w14:textId="77777777" w:rsidR="00251901" w:rsidRPr="0005348F" w:rsidRDefault="00251901">
      <w:pPr>
        <w:rPr>
          <w:rFonts w:ascii="AvenirNext LT Pro Cn" w:hAnsi="AvenirNext LT Pro Cn"/>
        </w:rPr>
      </w:pPr>
    </w:p>
    <w:p w14:paraId="06B94E5B" w14:textId="77777777" w:rsidR="009B1727" w:rsidRPr="0005348F" w:rsidRDefault="00EE7BD0" w:rsidP="00FA3918">
      <w:pPr>
        <w:pStyle w:val="Titre2"/>
      </w:pPr>
      <w:bookmarkStart w:id="62" w:name="_Toc384796611"/>
      <w:bookmarkStart w:id="63" w:name="_Toc204705724"/>
      <w:r w:rsidRPr="0005348F">
        <w:t>Appréciation des capacités</w:t>
      </w:r>
      <w:bookmarkEnd w:id="62"/>
      <w:bookmarkEnd w:id="63"/>
    </w:p>
    <w:p w14:paraId="0DFFA33F" w14:textId="77777777" w:rsidR="009E2D7C" w:rsidRDefault="009E2D7C" w:rsidP="009E2D7C">
      <w:pPr>
        <w:autoSpaceDE w:val="0"/>
        <w:autoSpaceDN w:val="0"/>
        <w:adjustRightInd w:val="0"/>
        <w:rPr>
          <w:rFonts w:ascii="AvenirNext LT Pro Cn" w:hAnsi="AvenirNext LT Pro Cn" w:cstheme="minorHAnsi"/>
          <w:color w:val="000000"/>
        </w:rPr>
      </w:pPr>
    </w:p>
    <w:p w14:paraId="2326657B" w14:textId="77777777" w:rsidR="009E2D7C" w:rsidRPr="009E2D7C" w:rsidRDefault="009E2D7C" w:rsidP="009E2D7C">
      <w:pPr>
        <w:autoSpaceDE w:val="0"/>
        <w:autoSpaceDN w:val="0"/>
        <w:adjustRightInd w:val="0"/>
        <w:rPr>
          <w:rFonts w:ascii="AvenirNext LT Pro Cn" w:hAnsi="AvenirNext LT Pro Cn" w:cstheme="minorHAnsi"/>
          <w:color w:val="000000"/>
        </w:rPr>
      </w:pPr>
      <w:r w:rsidRPr="009E2D7C">
        <w:rPr>
          <w:rFonts w:ascii="AvenirNext LT Pro Cn" w:hAnsi="AvenirNext LT Pro Cn" w:cstheme="minorHAnsi"/>
          <w:color w:val="000000"/>
        </w:rPr>
        <w:t>Les candidats seront jugés sur leurs :</w:t>
      </w:r>
    </w:p>
    <w:p w14:paraId="130FDF00" w14:textId="77777777" w:rsidR="009E2D7C" w:rsidRPr="009E2D7C" w:rsidRDefault="009E2D7C" w:rsidP="009E2D7C">
      <w:pPr>
        <w:autoSpaceDE w:val="0"/>
        <w:autoSpaceDN w:val="0"/>
        <w:adjustRightInd w:val="0"/>
        <w:rPr>
          <w:rFonts w:ascii="AvenirNext LT Pro Cn" w:hAnsi="AvenirNext LT Pro Cn" w:cstheme="minorHAnsi"/>
          <w:color w:val="000000"/>
        </w:rPr>
      </w:pPr>
    </w:p>
    <w:p w14:paraId="62EAC922" w14:textId="77777777" w:rsidR="009E2D7C" w:rsidRPr="009E2D7C" w:rsidRDefault="009E2D7C" w:rsidP="009E2D7C">
      <w:pPr>
        <w:autoSpaceDE w:val="0"/>
        <w:autoSpaceDN w:val="0"/>
        <w:adjustRightInd w:val="0"/>
        <w:rPr>
          <w:rFonts w:ascii="AvenirNext LT Pro Cn" w:hAnsi="AvenirNext LT Pro Cn" w:cstheme="minorHAnsi"/>
          <w:color w:val="000000"/>
        </w:rPr>
      </w:pPr>
      <w:r w:rsidRPr="009E2D7C">
        <w:rPr>
          <w:rFonts w:ascii="AvenirNext LT Pro Cn" w:hAnsi="AvenirNext LT Pro Cn" w:cstheme="minorHAnsi"/>
          <w:color w:val="000000"/>
        </w:rPr>
        <w:t xml:space="preserve">1 -  Capacités économiques et financières (chiffres d'affaires) </w:t>
      </w:r>
    </w:p>
    <w:p w14:paraId="6432F7CA" w14:textId="1B016E6A" w:rsidR="009E2D7C" w:rsidRDefault="009E2D7C" w:rsidP="009E2D7C">
      <w:pPr>
        <w:jc w:val="both"/>
        <w:rPr>
          <w:rFonts w:ascii="AvenirNext LT Pro Cn" w:hAnsi="AvenirNext LT Pro Cn" w:cstheme="minorHAnsi"/>
        </w:rPr>
      </w:pPr>
      <w:r w:rsidRPr="009E2D7C">
        <w:rPr>
          <w:rFonts w:ascii="AvenirNext LT Pro Cn" w:hAnsi="AvenirNext LT Pro Cn" w:cstheme="minorHAnsi"/>
        </w:rPr>
        <w:t>2 - Capacités techniques et professionnelles (références et/ou tous documents justifiant de la capacité du candidat à réaliser les prestations)</w:t>
      </w:r>
      <w:r w:rsidR="00052892">
        <w:rPr>
          <w:rFonts w:ascii="AvenirNext LT Pro Cn" w:hAnsi="AvenirNext LT Pro Cn" w:cstheme="minorHAnsi"/>
        </w:rPr>
        <w:t>.</w:t>
      </w:r>
    </w:p>
    <w:p w14:paraId="20F5907B" w14:textId="77777777" w:rsidR="00052892" w:rsidRPr="009E2D7C" w:rsidRDefault="00052892" w:rsidP="009E2D7C">
      <w:pPr>
        <w:jc w:val="both"/>
        <w:rPr>
          <w:rFonts w:ascii="AvenirNext LT Pro Cn" w:hAnsi="AvenirNext LT Pro Cn" w:cstheme="minorHAnsi"/>
        </w:rPr>
      </w:pPr>
    </w:p>
    <w:p w14:paraId="1258E371" w14:textId="77777777" w:rsidR="009B1727" w:rsidRPr="0005348F" w:rsidRDefault="009B1727" w:rsidP="00FA3918">
      <w:pPr>
        <w:pStyle w:val="Titre2"/>
      </w:pPr>
      <w:bookmarkStart w:id="64" w:name="_Toc219111022"/>
      <w:bookmarkStart w:id="65" w:name="_Toc384796612"/>
      <w:bookmarkStart w:id="66" w:name="_Toc204705725"/>
      <w:r w:rsidRPr="0005348F">
        <w:t>Critères d’attribution</w:t>
      </w:r>
      <w:bookmarkEnd w:id="64"/>
      <w:bookmarkEnd w:id="65"/>
      <w:bookmarkEnd w:id="66"/>
      <w:r w:rsidRPr="0005348F">
        <w:t xml:space="preserve"> </w:t>
      </w:r>
    </w:p>
    <w:p w14:paraId="771A1E78" w14:textId="77777777" w:rsidR="009B1727" w:rsidRPr="0005348F" w:rsidRDefault="009B1727" w:rsidP="008A162C">
      <w:pPr>
        <w:rPr>
          <w:rFonts w:ascii="AvenirNext LT Pro Cn" w:hAnsi="AvenirNext LT Pro Cn"/>
          <w:b/>
        </w:rPr>
      </w:pPr>
    </w:p>
    <w:p w14:paraId="4592E09F" w14:textId="43C13874" w:rsidR="009B1727" w:rsidRPr="0005348F" w:rsidRDefault="00722283" w:rsidP="00140DA5">
      <w:pPr>
        <w:jc w:val="both"/>
        <w:rPr>
          <w:rFonts w:ascii="AvenirNext LT Pro Cn" w:hAnsi="AvenirNext LT Pro Cn"/>
        </w:rPr>
      </w:pPr>
      <w:r w:rsidRPr="0005348F">
        <w:rPr>
          <w:rFonts w:ascii="AvenirNext LT Pro Cn" w:hAnsi="AvenirNext LT Pro Cn"/>
        </w:rPr>
        <w:t>Les offres des soumissionnaires</w:t>
      </w:r>
      <w:r w:rsidR="009B1727" w:rsidRPr="0005348F">
        <w:rPr>
          <w:rFonts w:ascii="AvenirNext LT Pro Cn" w:hAnsi="AvenirNext LT Pro Cn"/>
        </w:rPr>
        <w:t xml:space="preserve"> seront jugées et classées en fonction des critères</w:t>
      </w:r>
      <w:r w:rsidR="00732675">
        <w:rPr>
          <w:rFonts w:ascii="AvenirNext LT Pro Cn" w:hAnsi="AvenirNext LT Pro Cn"/>
        </w:rPr>
        <w:t xml:space="preserve"> </w:t>
      </w:r>
      <w:r w:rsidR="009B1727" w:rsidRPr="0005348F">
        <w:rPr>
          <w:rFonts w:ascii="AvenirNext LT Pro Cn" w:hAnsi="AvenirNext LT Pro Cn"/>
        </w:rPr>
        <w:t>suivants</w:t>
      </w:r>
      <w:r w:rsidR="009B1727" w:rsidRPr="0005348F">
        <w:rPr>
          <w:rFonts w:ascii="AvenirNext LT Pro Cn" w:hAnsi="AvenirNext LT Pro Cn"/>
          <w:color w:val="FF0000"/>
        </w:rPr>
        <w:t> </w:t>
      </w:r>
      <w:r w:rsidR="009B1727" w:rsidRPr="0005348F">
        <w:rPr>
          <w:rFonts w:ascii="AvenirNext LT Pro Cn" w:hAnsi="AvenirNext LT Pro Cn"/>
        </w:rPr>
        <w:t>:</w:t>
      </w:r>
    </w:p>
    <w:p w14:paraId="1663FAD0" w14:textId="77777777" w:rsidR="00817995" w:rsidRPr="0005348F" w:rsidRDefault="00817995" w:rsidP="00140DA5">
      <w:pPr>
        <w:jc w:val="both"/>
        <w:rPr>
          <w:rFonts w:ascii="AvenirNext LT Pro Cn" w:hAnsi="AvenirNext LT Pro Cn"/>
          <w:sz w:val="23"/>
          <w:szCs w:val="23"/>
        </w:rPr>
      </w:pPr>
    </w:p>
    <w:p w14:paraId="5BE0F8FB" w14:textId="6CE8A2A0" w:rsidR="009E2D7C" w:rsidRPr="00274551" w:rsidRDefault="009E2D7C" w:rsidP="009E2D7C">
      <w:pPr>
        <w:pStyle w:val="Paragraphedeliste"/>
        <w:numPr>
          <w:ilvl w:val="0"/>
          <w:numId w:val="30"/>
        </w:numPr>
        <w:rPr>
          <w:i/>
          <w:sz w:val="23"/>
          <w:szCs w:val="23"/>
        </w:rPr>
      </w:pPr>
      <w:r w:rsidRPr="00274551">
        <w:rPr>
          <w:i/>
          <w:sz w:val="23"/>
          <w:szCs w:val="23"/>
        </w:rPr>
        <w:t xml:space="preserve">Critère 1 : Valeur technique de l’offre : </w:t>
      </w:r>
      <w:r w:rsidR="00732675" w:rsidRPr="00274551">
        <w:rPr>
          <w:i/>
          <w:sz w:val="23"/>
          <w:szCs w:val="23"/>
        </w:rPr>
        <w:t>5</w:t>
      </w:r>
      <w:r w:rsidRPr="00274551">
        <w:rPr>
          <w:i/>
          <w:sz w:val="23"/>
          <w:szCs w:val="23"/>
        </w:rPr>
        <w:t>0 %</w:t>
      </w:r>
    </w:p>
    <w:p w14:paraId="60BCAAF8" w14:textId="1F839035" w:rsidR="009E2D7C" w:rsidRPr="00274551" w:rsidRDefault="009E2D7C" w:rsidP="009E2D7C">
      <w:pPr>
        <w:pStyle w:val="Paragraphedeliste"/>
        <w:numPr>
          <w:ilvl w:val="0"/>
          <w:numId w:val="30"/>
        </w:numPr>
        <w:rPr>
          <w:i/>
          <w:sz w:val="23"/>
          <w:szCs w:val="23"/>
        </w:rPr>
      </w:pPr>
      <w:r w:rsidRPr="00274551">
        <w:rPr>
          <w:i/>
          <w:sz w:val="23"/>
          <w:szCs w:val="23"/>
        </w:rPr>
        <w:t xml:space="preserve">Critère 2 : Coût (ou prix) : </w:t>
      </w:r>
      <w:r w:rsidR="00732675" w:rsidRPr="00274551">
        <w:rPr>
          <w:i/>
          <w:sz w:val="23"/>
          <w:szCs w:val="23"/>
        </w:rPr>
        <w:t>25</w:t>
      </w:r>
      <w:r w:rsidRPr="00274551">
        <w:rPr>
          <w:i/>
          <w:sz w:val="23"/>
          <w:szCs w:val="23"/>
        </w:rPr>
        <w:t xml:space="preserve"> %</w:t>
      </w:r>
    </w:p>
    <w:p w14:paraId="40F7DA9D" w14:textId="77777777" w:rsidR="009E2D7C" w:rsidRPr="00274551" w:rsidRDefault="009E2D7C" w:rsidP="009E2D7C">
      <w:pPr>
        <w:pStyle w:val="Paragraphedeliste"/>
        <w:numPr>
          <w:ilvl w:val="0"/>
          <w:numId w:val="30"/>
        </w:numPr>
        <w:rPr>
          <w:i/>
          <w:sz w:val="23"/>
          <w:szCs w:val="23"/>
        </w:rPr>
      </w:pPr>
      <w:r w:rsidRPr="00274551">
        <w:rPr>
          <w:i/>
          <w:sz w:val="23"/>
          <w:szCs w:val="23"/>
        </w:rPr>
        <w:t>Critère 3 : Qualité du service après-vente : 10%</w:t>
      </w:r>
    </w:p>
    <w:p w14:paraId="7F8A8FCC" w14:textId="74D50ED0" w:rsidR="009E2D7C" w:rsidRPr="00274551" w:rsidRDefault="009E2D7C" w:rsidP="009E2D7C">
      <w:pPr>
        <w:pStyle w:val="Paragraphedeliste"/>
        <w:numPr>
          <w:ilvl w:val="0"/>
          <w:numId w:val="30"/>
        </w:numPr>
        <w:rPr>
          <w:i/>
          <w:sz w:val="23"/>
          <w:szCs w:val="23"/>
        </w:rPr>
      </w:pPr>
      <w:r w:rsidRPr="00274551">
        <w:rPr>
          <w:i/>
          <w:sz w:val="23"/>
          <w:szCs w:val="23"/>
        </w:rPr>
        <w:t>Critère 4 : Délai d</w:t>
      </w:r>
      <w:r w:rsidR="006E5024" w:rsidRPr="00274551">
        <w:rPr>
          <w:i/>
          <w:sz w:val="23"/>
          <w:szCs w:val="23"/>
        </w:rPr>
        <w:t>e livraison</w:t>
      </w:r>
      <w:r w:rsidRPr="00274551">
        <w:rPr>
          <w:i/>
          <w:sz w:val="23"/>
          <w:szCs w:val="23"/>
        </w:rPr>
        <w:t xml:space="preserve"> : </w:t>
      </w:r>
      <w:r w:rsidR="00732675" w:rsidRPr="00274551">
        <w:rPr>
          <w:i/>
          <w:sz w:val="23"/>
          <w:szCs w:val="23"/>
        </w:rPr>
        <w:t>5</w:t>
      </w:r>
      <w:r w:rsidRPr="00274551">
        <w:rPr>
          <w:i/>
          <w:sz w:val="23"/>
          <w:szCs w:val="23"/>
        </w:rPr>
        <w:t xml:space="preserve"> %</w:t>
      </w:r>
    </w:p>
    <w:p w14:paraId="01BB925A" w14:textId="77777777" w:rsidR="009E2D7C" w:rsidRPr="00274551" w:rsidRDefault="009E2D7C" w:rsidP="009E2D7C">
      <w:pPr>
        <w:pStyle w:val="Paragraphedeliste"/>
        <w:numPr>
          <w:ilvl w:val="0"/>
          <w:numId w:val="30"/>
        </w:numPr>
        <w:rPr>
          <w:i/>
          <w:sz w:val="23"/>
          <w:szCs w:val="23"/>
        </w:rPr>
      </w:pPr>
      <w:r w:rsidRPr="00274551">
        <w:rPr>
          <w:i/>
          <w:sz w:val="23"/>
          <w:szCs w:val="23"/>
        </w:rPr>
        <w:t>Critère 5 : Dispositions environnementales : 10 %</w:t>
      </w:r>
    </w:p>
    <w:p w14:paraId="13EA494F" w14:textId="77777777" w:rsidR="00817995" w:rsidRPr="0005348F" w:rsidRDefault="00817995" w:rsidP="00916829">
      <w:pPr>
        <w:rPr>
          <w:rFonts w:ascii="AvenirNext LT Pro Cn" w:hAnsi="AvenirNext LT Pro Cn"/>
          <w:sz w:val="23"/>
          <w:szCs w:val="23"/>
        </w:rPr>
      </w:pPr>
    </w:p>
    <w:p w14:paraId="1E0B218A" w14:textId="77777777" w:rsidR="00607A27" w:rsidRDefault="008141F7" w:rsidP="00B2650E">
      <w:pPr>
        <w:jc w:val="both"/>
        <w:rPr>
          <w:rFonts w:ascii="AvenirNext LT Pro Cn" w:hAnsi="AvenirNext LT Pro Cn"/>
        </w:rPr>
      </w:pPr>
      <w:r w:rsidRPr="0005348F">
        <w:rPr>
          <w:rFonts w:ascii="AvenirNext LT Pro Cn" w:hAnsi="AvenirNext LT Pro Cn"/>
        </w:rPr>
        <w:t>INRAE</w:t>
      </w:r>
      <w:r w:rsidR="00722283" w:rsidRPr="0005348F">
        <w:rPr>
          <w:rFonts w:ascii="AvenirNext LT Pro Cn" w:hAnsi="AvenirNext LT Pro Cn"/>
        </w:rPr>
        <w:t xml:space="preserve"> pourra demander aux soumissionnaires</w:t>
      </w:r>
      <w:r w:rsidR="00607A27" w:rsidRPr="0005348F">
        <w:rPr>
          <w:rFonts w:ascii="AvenirNext LT Pro Cn" w:hAnsi="AvenirNext LT Pro Cn"/>
        </w:rPr>
        <w:t xml:space="preserve"> de préciser le contenu de leur proposition.</w:t>
      </w:r>
    </w:p>
    <w:p w14:paraId="2C125A57" w14:textId="77777777" w:rsidR="000F12DE" w:rsidRDefault="000F12DE" w:rsidP="00B2650E">
      <w:pPr>
        <w:jc w:val="both"/>
        <w:rPr>
          <w:rFonts w:ascii="AvenirNext LT Pro Cn" w:hAnsi="AvenirNext LT Pro Cn"/>
        </w:rPr>
      </w:pPr>
    </w:p>
    <w:p w14:paraId="57207FB7" w14:textId="77777777" w:rsidR="0027253D" w:rsidRPr="003216C8" w:rsidRDefault="0027253D" w:rsidP="0027253D">
      <w:pPr>
        <w:pStyle w:val="Titre1"/>
        <w:rPr>
          <w:rFonts w:ascii="AvenirNext LT Pro Cn" w:hAnsi="AvenirNext LT Pro Cn" w:cs="Times New Roman"/>
        </w:rPr>
      </w:pPr>
      <w:bookmarkStart w:id="67" w:name="_Toc384796613"/>
      <w:bookmarkStart w:id="68" w:name="_Toc204705726"/>
      <w:r w:rsidRPr="003216C8">
        <w:rPr>
          <w:rFonts w:ascii="AvenirNext LT Pro Cn" w:hAnsi="AvenirNext LT Pro Cn" w:cs="Times New Roman"/>
        </w:rPr>
        <w:t>NÉGOCIATION</w:t>
      </w:r>
      <w:bookmarkEnd w:id="67"/>
      <w:bookmarkEnd w:id="68"/>
      <w:r w:rsidRPr="003216C8">
        <w:rPr>
          <w:rFonts w:ascii="AvenirNext LT Pro Cn" w:hAnsi="AvenirNext LT Pro Cn" w:cs="Times New Roman"/>
        </w:rPr>
        <w:t xml:space="preserve"> </w:t>
      </w:r>
    </w:p>
    <w:p w14:paraId="14D06D98" w14:textId="77777777" w:rsidR="00E34611" w:rsidRPr="0005348F" w:rsidRDefault="00E34611" w:rsidP="008A162C">
      <w:pPr>
        <w:rPr>
          <w:rFonts w:ascii="AvenirNext LT Pro Cn" w:hAnsi="AvenirNext LT Pro Cn"/>
        </w:rPr>
      </w:pPr>
    </w:p>
    <w:p w14:paraId="1B091918" w14:textId="77777777" w:rsidR="00DE7A12" w:rsidRDefault="00E92A72" w:rsidP="00DE7A12">
      <w:pPr>
        <w:jc w:val="both"/>
        <w:rPr>
          <w:rFonts w:ascii="AvenirNext LT Pro Cn" w:hAnsi="AvenirNext LT Pro Cn" w:cstheme="minorHAnsi"/>
        </w:rPr>
      </w:pPr>
      <w:r w:rsidRPr="0005348F">
        <w:rPr>
          <w:rFonts w:ascii="AvenirNext LT Pro Cn" w:hAnsi="AvenirNext LT Pro Cn"/>
        </w:rPr>
        <w:t>INRAE</w:t>
      </w:r>
      <w:r w:rsidR="00C360A7" w:rsidRPr="0005348F">
        <w:rPr>
          <w:rFonts w:ascii="AvenirNext LT Pro Cn" w:hAnsi="AvenirNext LT Pro Cn"/>
        </w:rPr>
        <w:t xml:space="preserve"> se réserve la possibilité de négocier le marché. </w:t>
      </w:r>
      <w:r w:rsidR="00DE7A12" w:rsidRPr="00DE7A12">
        <w:rPr>
          <w:rFonts w:ascii="AvenirNext LT Pro Cn" w:hAnsi="AvenirNext LT Pro Cn" w:cstheme="minorHAnsi"/>
        </w:rPr>
        <w:t>A défaut, INRAE peut attribuer le marché sur la base des offres initiales, sans négociation, selon les dispos</w:t>
      </w:r>
      <w:r w:rsidR="00974559">
        <w:rPr>
          <w:rFonts w:ascii="AvenirNext LT Pro Cn" w:hAnsi="AvenirNext LT Pro Cn" w:cstheme="minorHAnsi"/>
        </w:rPr>
        <w:t>itions de l’article R2123-5 du c</w:t>
      </w:r>
      <w:r w:rsidR="00DE7A12" w:rsidRPr="00DE7A12">
        <w:rPr>
          <w:rFonts w:ascii="AvenirNext LT Pro Cn" w:hAnsi="AvenirNext LT Pro Cn" w:cstheme="minorHAnsi"/>
        </w:rPr>
        <w:t>ode de la commande publique.</w:t>
      </w:r>
    </w:p>
    <w:p w14:paraId="47145C06" w14:textId="433FBA49" w:rsidR="00DE7A12" w:rsidRPr="00DE7A12" w:rsidRDefault="00DE7A12" w:rsidP="00DE7A12">
      <w:pPr>
        <w:tabs>
          <w:tab w:val="left" w:pos="5387"/>
          <w:tab w:val="left" w:pos="5664"/>
          <w:tab w:val="left" w:pos="6372"/>
          <w:tab w:val="left" w:pos="7080"/>
        </w:tabs>
        <w:suppressAutoHyphens/>
        <w:spacing w:before="120"/>
        <w:jc w:val="both"/>
        <w:rPr>
          <w:rFonts w:ascii="AvenirNext LT Pro Cn" w:hAnsi="AvenirNext LT Pro Cn" w:cstheme="minorHAnsi"/>
        </w:rPr>
      </w:pPr>
      <w:r w:rsidRPr="00DE7A12">
        <w:rPr>
          <w:rFonts w:ascii="AvenirNext LT Pro Cn" w:hAnsi="AvenirNext LT Pro Cn" w:cstheme="minorHAnsi"/>
        </w:rPr>
        <w:t>Pour le cas où INRAE décide de négocier, la négociation sera engagée sur la base des critères spécifiés à l’article</w:t>
      </w:r>
      <w:r w:rsidRPr="000828E6">
        <w:rPr>
          <w:rFonts w:ascii="AvenirNext LT Pro Cn" w:hAnsi="AvenirNext LT Pro Cn" w:cstheme="minorHAnsi"/>
        </w:rPr>
        <w:t xml:space="preserve"> </w:t>
      </w:r>
      <w:r w:rsidR="003216C8" w:rsidRPr="000828E6">
        <w:rPr>
          <w:rFonts w:ascii="AvenirNext LT Pro Cn" w:hAnsi="AvenirNext LT Pro Cn" w:cstheme="minorHAnsi"/>
        </w:rPr>
        <w:t>8.2</w:t>
      </w:r>
      <w:r w:rsidR="001526A0" w:rsidRPr="000828E6">
        <w:rPr>
          <w:rFonts w:ascii="AvenirNext LT Pro Cn" w:hAnsi="AvenirNext LT Pro Cn" w:cstheme="minorHAnsi"/>
        </w:rPr>
        <w:t xml:space="preserve"> </w:t>
      </w:r>
      <w:r w:rsidRPr="00274551">
        <w:rPr>
          <w:rFonts w:ascii="AvenirNext LT Pro Cn" w:hAnsi="AvenirNext LT Pro Cn" w:cstheme="minorHAnsi"/>
        </w:rPr>
        <w:t xml:space="preserve">avec les entreprises ayant présenté les meilleures offres au terme de ce classement. Le nombre maximum d’entreprises invitées aux négociations est fixé à </w:t>
      </w:r>
      <w:r w:rsidR="000828E6" w:rsidRPr="00274551">
        <w:rPr>
          <w:rFonts w:ascii="AvenirNext LT Pro Cn" w:hAnsi="AvenirNext LT Pro Cn" w:cstheme="minorHAnsi"/>
        </w:rPr>
        <w:t>trois</w:t>
      </w:r>
      <w:r w:rsidR="003216C8" w:rsidRPr="00274551">
        <w:rPr>
          <w:rFonts w:ascii="AvenirNext LT Pro Cn" w:hAnsi="AvenirNext LT Pro Cn" w:cstheme="minorHAnsi"/>
        </w:rPr>
        <w:t>.</w:t>
      </w:r>
    </w:p>
    <w:p w14:paraId="731B35C2" w14:textId="77777777" w:rsidR="00DE7A12" w:rsidRPr="00274551" w:rsidRDefault="00DE7A12" w:rsidP="00DE7A12">
      <w:pPr>
        <w:tabs>
          <w:tab w:val="left" w:pos="5387"/>
          <w:tab w:val="left" w:pos="5664"/>
          <w:tab w:val="left" w:pos="6372"/>
          <w:tab w:val="left" w:pos="7080"/>
        </w:tabs>
        <w:suppressAutoHyphens/>
        <w:spacing w:before="120"/>
        <w:jc w:val="both"/>
        <w:rPr>
          <w:rFonts w:ascii="AvenirNext LT Pro Cn" w:hAnsi="AvenirNext LT Pro Cn" w:cstheme="minorHAnsi"/>
        </w:rPr>
      </w:pPr>
      <w:r w:rsidRPr="00274551">
        <w:rPr>
          <w:rFonts w:ascii="AvenirNext LT Pro Cn" w:hAnsi="AvenirNext LT Pro Cn" w:cstheme="minorHAnsi"/>
        </w:rPr>
        <w:lastRenderedPageBreak/>
        <w:t>De même, le choix final du titulaire du marché se fera sur la base de ces critères en fonction des éléments obtenus ou non lors de la négociation.</w:t>
      </w:r>
    </w:p>
    <w:p w14:paraId="75EA3CAC" w14:textId="17D16138" w:rsidR="00DE7A12" w:rsidRPr="003216C8" w:rsidRDefault="00DE7A12" w:rsidP="00DE7A12">
      <w:pPr>
        <w:keepLines/>
        <w:widowControl w:val="0"/>
        <w:autoSpaceDE w:val="0"/>
        <w:autoSpaceDN w:val="0"/>
        <w:adjustRightInd w:val="0"/>
        <w:spacing w:before="120"/>
        <w:jc w:val="both"/>
        <w:rPr>
          <w:rFonts w:ascii="AvenirNext LT Pro Cn" w:eastAsiaTheme="minorEastAsia" w:hAnsi="AvenirNext LT Pro Cn" w:cs="Arial"/>
        </w:rPr>
      </w:pPr>
      <w:r w:rsidRPr="00DE7A12">
        <w:rPr>
          <w:rFonts w:ascii="AvenirNext LT Pro Cn" w:eastAsiaTheme="minorEastAsia" w:hAnsi="AvenirNext LT Pro Cn" w:cs="Arial"/>
        </w:rPr>
        <w:t>Les négociations pourront être menées par écrit via la plateforme PLACE, à distance au moyen de</w:t>
      </w:r>
      <w:r w:rsidR="00732675">
        <w:rPr>
          <w:rFonts w:ascii="AvenirNext LT Pro Cn" w:eastAsiaTheme="minorEastAsia" w:hAnsi="AvenirNext LT Pro Cn" w:cs="Arial"/>
        </w:rPr>
        <w:t xml:space="preserve"> </w:t>
      </w:r>
      <w:r w:rsidR="00974559">
        <w:rPr>
          <w:rFonts w:ascii="AvenirNext LT Pro Cn" w:eastAsiaTheme="minorEastAsia" w:hAnsi="AvenirNext LT Pro Cn" w:cs="Arial"/>
        </w:rPr>
        <w:t>visio</w:t>
      </w:r>
      <w:r w:rsidRPr="00DE7A12">
        <w:rPr>
          <w:rFonts w:ascii="AvenirNext LT Pro Cn" w:eastAsiaTheme="minorEastAsia" w:hAnsi="AvenirNext LT Pro Cn" w:cs="Arial"/>
        </w:rPr>
        <w:t>conférence</w:t>
      </w:r>
      <w:r w:rsidR="005333F6">
        <w:rPr>
          <w:rFonts w:ascii="AvenirNext LT Pro Cn" w:eastAsiaTheme="minorEastAsia" w:hAnsi="AvenirNext LT Pro Cn" w:cs="Arial"/>
        </w:rPr>
        <w:t>,</w:t>
      </w:r>
      <w:r w:rsidRPr="00DE7A12">
        <w:rPr>
          <w:rFonts w:ascii="AvenirNext LT Pro Cn" w:eastAsiaTheme="minorEastAsia" w:hAnsi="AvenirNext LT Pro Cn" w:cs="Arial"/>
        </w:rPr>
        <w:t xml:space="preserve"> en face à face</w:t>
      </w:r>
      <w:r w:rsidR="005333F6">
        <w:rPr>
          <w:rFonts w:ascii="AvenirNext LT Pro Cn" w:eastAsiaTheme="minorEastAsia" w:hAnsi="AvenirNext LT Pro Cn" w:cs="Arial"/>
        </w:rPr>
        <w:t xml:space="preserve"> ou par un jeu de questions/réponses.</w:t>
      </w:r>
    </w:p>
    <w:p w14:paraId="36269396" w14:textId="77777777" w:rsidR="00DE7A12" w:rsidRPr="00DE7A12" w:rsidRDefault="00DE7A12" w:rsidP="00DE7A12">
      <w:pPr>
        <w:keepLines/>
        <w:widowControl w:val="0"/>
        <w:autoSpaceDE w:val="0"/>
        <w:autoSpaceDN w:val="0"/>
        <w:adjustRightInd w:val="0"/>
        <w:spacing w:before="120"/>
        <w:jc w:val="both"/>
        <w:rPr>
          <w:rFonts w:ascii="AvenirNext LT Pro Cn" w:eastAsiaTheme="minorEastAsia" w:hAnsi="AvenirNext LT Pro Cn" w:cs="Arial"/>
          <w:b/>
        </w:rPr>
      </w:pPr>
      <w:r w:rsidRPr="00DE7A12">
        <w:rPr>
          <w:rFonts w:ascii="AvenirNext LT Pro Cn" w:eastAsiaTheme="minorEastAsia" w:hAnsi="AvenirNext LT Pro Cn" w:cs="Arial"/>
          <w:b/>
        </w:rPr>
        <w:t xml:space="preserve">ATTENTION : </w:t>
      </w:r>
    </w:p>
    <w:p w14:paraId="00F8BA23" w14:textId="77777777" w:rsidR="00DE7A12" w:rsidRPr="00DE7A12" w:rsidRDefault="00DE7A12" w:rsidP="00DE7A12">
      <w:pPr>
        <w:keepLines/>
        <w:widowControl w:val="0"/>
        <w:autoSpaceDE w:val="0"/>
        <w:autoSpaceDN w:val="0"/>
        <w:adjustRightInd w:val="0"/>
        <w:spacing w:before="120"/>
        <w:jc w:val="both"/>
        <w:rPr>
          <w:rFonts w:ascii="AvenirNext LT Pro Cn" w:eastAsiaTheme="minorEastAsia" w:hAnsi="AvenirNext LT Pro Cn" w:cs="Arial"/>
          <w:b/>
        </w:rPr>
      </w:pPr>
      <w:r w:rsidRPr="00DE7A12">
        <w:rPr>
          <w:rFonts w:ascii="AvenirNext LT Pro Cn" w:eastAsiaTheme="minorEastAsia" w:hAnsi="AvenirNext LT Pro Cn" w:cs="Arial"/>
          <w:b/>
        </w:rPr>
        <w:t xml:space="preserve">Les négociations menées par voie électronique le seront via l'adresse courriel avec laquelle le soumissionnaire s'est authentifié au moment du dépôt de son offre.  </w:t>
      </w:r>
    </w:p>
    <w:p w14:paraId="61097F9E" w14:textId="77777777" w:rsidR="00DE7A12" w:rsidRPr="003216C8" w:rsidRDefault="00DE7A12" w:rsidP="00122AC5">
      <w:pPr>
        <w:jc w:val="both"/>
        <w:rPr>
          <w:rFonts w:ascii="AvenirNext LT Pro Cn" w:hAnsi="AvenirNext LT Pro Cn"/>
        </w:rPr>
      </w:pPr>
    </w:p>
    <w:p w14:paraId="4471C55D" w14:textId="77777777" w:rsidR="003216C8" w:rsidRPr="005333F6" w:rsidRDefault="003216C8" w:rsidP="000A1597">
      <w:pPr>
        <w:spacing w:before="120"/>
        <w:jc w:val="both"/>
        <w:rPr>
          <w:rFonts w:ascii="AvenirNext LT Pro Cn" w:hAnsi="AvenirNext LT Pro Cn"/>
        </w:rPr>
      </w:pPr>
      <w:r w:rsidRPr="003216C8">
        <w:rPr>
          <w:rFonts w:ascii="AvenirNext LT Pro Cn" w:hAnsi="AvenirNext LT Pro Cn"/>
        </w:rPr>
        <w:t xml:space="preserve">En cas de négociation en face à face, une convocation, précisant notamment les modalités d’accès à cette négociation (date, heure, salle de réunion) sera alors adressée à chacun des </w:t>
      </w:r>
      <w:r w:rsidRPr="005333F6">
        <w:rPr>
          <w:rFonts w:ascii="AvenirNext LT Pro Cn" w:hAnsi="AvenirNext LT Pro Cn"/>
        </w:rPr>
        <w:t xml:space="preserve">soumissionnaires </w:t>
      </w:r>
      <w:r w:rsidRPr="00274551">
        <w:rPr>
          <w:rFonts w:ascii="AvenirNext LT Pro Cn" w:hAnsi="AvenirNext LT Pro Cn"/>
        </w:rPr>
        <w:t xml:space="preserve">retenus </w:t>
      </w:r>
      <w:r w:rsidRPr="005333F6">
        <w:rPr>
          <w:rFonts w:ascii="AvenirNext LT Pro Cn" w:hAnsi="AvenirNext LT Pro Cn"/>
        </w:rPr>
        <w:t xml:space="preserve">par voie électronique au moins sept (7) jours calendaires avant. </w:t>
      </w:r>
    </w:p>
    <w:p w14:paraId="5BAD547B" w14:textId="41866BF8" w:rsidR="003216C8" w:rsidRPr="003216C8" w:rsidRDefault="003216C8" w:rsidP="000A1597">
      <w:pPr>
        <w:spacing w:before="120"/>
        <w:jc w:val="both"/>
        <w:rPr>
          <w:rFonts w:ascii="AvenirNext LT Pro Cn" w:hAnsi="AvenirNext LT Pro Cn"/>
        </w:rPr>
      </w:pPr>
      <w:r w:rsidRPr="003216C8">
        <w:rPr>
          <w:rFonts w:ascii="AvenirNext LT Pro Cn" w:hAnsi="AvenirNext LT Pro Cn"/>
        </w:rPr>
        <w:t xml:space="preserve">Cette réunion de </w:t>
      </w:r>
      <w:r w:rsidRPr="005333F6">
        <w:rPr>
          <w:rFonts w:ascii="AvenirNext LT Pro Cn" w:hAnsi="AvenirNext LT Pro Cn"/>
        </w:rPr>
        <w:t xml:space="preserve">négociation </w:t>
      </w:r>
      <w:r w:rsidR="00052892">
        <w:rPr>
          <w:rFonts w:ascii="AvenirNext LT Pro Cn" w:hAnsi="AvenirNext LT Pro Cn"/>
        </w:rPr>
        <w:t xml:space="preserve">devrait durer 1 heure </w:t>
      </w:r>
      <w:r w:rsidRPr="005333F6">
        <w:rPr>
          <w:rFonts w:ascii="AvenirNext LT Pro Cn" w:hAnsi="AvenirNext LT Pro Cn"/>
        </w:rPr>
        <w:t xml:space="preserve">maximum. </w:t>
      </w:r>
      <w:r w:rsidR="005333F6">
        <w:rPr>
          <w:rFonts w:ascii="AvenirNext LT Pro Cn" w:hAnsi="AvenirNext LT Pro Cn"/>
        </w:rPr>
        <w:t xml:space="preserve">Trois </w:t>
      </w:r>
      <w:r w:rsidRPr="005333F6">
        <w:rPr>
          <w:rFonts w:ascii="AvenirNext LT Pro Cn" w:hAnsi="AvenirNext LT Pro Cn"/>
        </w:rPr>
        <w:t xml:space="preserve">personnes </w:t>
      </w:r>
      <w:r w:rsidRPr="003216C8">
        <w:rPr>
          <w:rFonts w:ascii="AvenirNext LT Pro Cn" w:hAnsi="AvenirNext LT Pro Cn"/>
        </w:rPr>
        <w:t>maximum par soumissionnaire seront admises à se rendre à cette réunion de négociation.</w:t>
      </w:r>
      <w:r w:rsidR="000A1597">
        <w:rPr>
          <w:rFonts w:ascii="AvenirNext LT Pro Cn" w:hAnsi="AvenirNext LT Pro Cn"/>
        </w:rPr>
        <w:t xml:space="preserve"> </w:t>
      </w:r>
      <w:r w:rsidRPr="003216C8">
        <w:rPr>
          <w:rFonts w:ascii="AvenirNext LT Pro Cn" w:hAnsi="AvenirNext LT Pro Cn"/>
        </w:rPr>
        <w:t xml:space="preserve">A l’issue de </w:t>
      </w:r>
      <w:r w:rsidR="000A1597">
        <w:rPr>
          <w:rFonts w:ascii="AvenirNext LT Pro Cn" w:hAnsi="AvenirNext LT Pro Cn"/>
        </w:rPr>
        <w:t>celle-ci</w:t>
      </w:r>
      <w:r w:rsidRPr="003216C8">
        <w:rPr>
          <w:rFonts w:ascii="AvenirNext LT Pro Cn" w:hAnsi="AvenirNext LT Pro Cn"/>
        </w:rPr>
        <w:t xml:space="preserve">, il sera demandé aux soumissionnaires de </w:t>
      </w:r>
      <w:r w:rsidR="000A1597">
        <w:rPr>
          <w:rFonts w:ascii="AvenirNext LT Pro Cn" w:hAnsi="AvenirNext LT Pro Cn"/>
        </w:rPr>
        <w:t>confirmer par écrit le</w:t>
      </w:r>
      <w:r w:rsidR="00EB7174">
        <w:rPr>
          <w:rFonts w:ascii="AvenirNext LT Pro Cn" w:hAnsi="AvenirNext LT Pro Cn"/>
        </w:rPr>
        <w:t>s</w:t>
      </w:r>
      <w:r w:rsidRPr="003216C8">
        <w:rPr>
          <w:rFonts w:ascii="AvenirNext LT Pro Cn" w:hAnsi="AvenirNext LT Pro Cn"/>
        </w:rPr>
        <w:t xml:space="preserve"> engagements/éléments avancés.</w:t>
      </w:r>
    </w:p>
    <w:p w14:paraId="238EC867" w14:textId="5CE8E4BB" w:rsidR="003216C8" w:rsidRDefault="003216C8" w:rsidP="000A1597">
      <w:pPr>
        <w:spacing w:before="120"/>
        <w:jc w:val="both"/>
        <w:rPr>
          <w:rFonts w:ascii="AvenirNext LT Pro Cn" w:hAnsi="AvenirNext LT Pro Cn"/>
        </w:rPr>
      </w:pPr>
      <w:r w:rsidRPr="003216C8">
        <w:rPr>
          <w:rFonts w:ascii="AvenirNext LT Pro Cn" w:hAnsi="AvenirNext LT Pro Cn"/>
        </w:rPr>
        <w:t>Si besoin était nécessaire, la négociation se poursuivra selon la forme de questions/réponses adressé par courriel à chacun des</w:t>
      </w:r>
      <w:r w:rsidR="0038729F">
        <w:rPr>
          <w:rFonts w:ascii="AvenirNext LT Pro Cn" w:hAnsi="AvenirNext LT Pro Cn"/>
        </w:rPr>
        <w:t xml:space="preserve"> </w:t>
      </w:r>
      <w:r w:rsidR="001D2F21">
        <w:rPr>
          <w:rFonts w:ascii="AvenirNext LT Pro Cn" w:hAnsi="AvenirNext LT Pro Cn"/>
        </w:rPr>
        <w:t xml:space="preserve">trois </w:t>
      </w:r>
      <w:r w:rsidRPr="003216C8">
        <w:rPr>
          <w:rFonts w:ascii="AvenirNext LT Pro Cn" w:hAnsi="AvenirNext LT Pro Cn"/>
        </w:rPr>
        <w:t xml:space="preserve">soumissionnaires </w:t>
      </w:r>
    </w:p>
    <w:p w14:paraId="21DD5535" w14:textId="77777777" w:rsidR="004E6E31" w:rsidRPr="004E6E31" w:rsidRDefault="004E6E31" w:rsidP="000A1597">
      <w:pPr>
        <w:spacing w:before="120"/>
        <w:jc w:val="both"/>
        <w:rPr>
          <w:rFonts w:ascii="AvenirNext LT Pro Cn" w:hAnsi="AvenirNext LT Pro Cn"/>
          <w:color w:val="C45911" w:themeColor="accent2" w:themeShade="BF"/>
          <w:sz w:val="20"/>
        </w:rPr>
      </w:pPr>
    </w:p>
    <w:p w14:paraId="431A98D6" w14:textId="77777777" w:rsidR="009B1727" w:rsidRPr="0005348F" w:rsidRDefault="009B1727">
      <w:pPr>
        <w:pStyle w:val="Titre1"/>
        <w:rPr>
          <w:rFonts w:ascii="AvenirNext LT Pro Cn" w:hAnsi="AvenirNext LT Pro Cn" w:cs="Times New Roman"/>
        </w:rPr>
      </w:pPr>
      <w:bookmarkStart w:id="69" w:name="_Toc384796614"/>
      <w:bookmarkStart w:id="70" w:name="_Toc204705727"/>
      <w:r w:rsidRPr="0005348F">
        <w:rPr>
          <w:rFonts w:ascii="AvenirNext LT Pro Cn" w:hAnsi="AvenirNext LT Pro Cn" w:cs="Times New Roman"/>
        </w:rPr>
        <w:t>MODE DE REGLEMENT</w:t>
      </w:r>
      <w:bookmarkEnd w:id="69"/>
      <w:bookmarkEnd w:id="70"/>
    </w:p>
    <w:p w14:paraId="6E6627A0" w14:textId="77777777" w:rsidR="009B1727" w:rsidRPr="0005348F" w:rsidRDefault="009B1727" w:rsidP="00BB2063">
      <w:pPr>
        <w:spacing w:before="240"/>
        <w:jc w:val="both"/>
        <w:rPr>
          <w:rFonts w:ascii="AvenirNext LT Pro Cn" w:hAnsi="AvenirNext LT Pro Cn"/>
        </w:rPr>
      </w:pPr>
      <w:r w:rsidRPr="0005348F">
        <w:rPr>
          <w:rFonts w:ascii="AvenirNext LT Pro Cn" w:hAnsi="AvenirNext LT Pro Cn"/>
        </w:rPr>
        <w:t xml:space="preserve">Le mode de règlement du marché est le virement administratif. Le paiement interviendra sous un délai de 30 </w:t>
      </w:r>
      <w:r w:rsidR="00EB7174">
        <w:rPr>
          <w:rFonts w:ascii="AvenirNext LT Pro Cn" w:hAnsi="AvenirNext LT Pro Cn"/>
        </w:rPr>
        <w:t>j</w:t>
      </w:r>
      <w:r w:rsidRPr="0005348F">
        <w:rPr>
          <w:rFonts w:ascii="AvenirNext LT Pro Cn" w:hAnsi="AvenirNext LT Pro Cn"/>
        </w:rPr>
        <w:t>ours maximum a</w:t>
      </w:r>
      <w:r w:rsidR="0077712A" w:rsidRPr="0005348F">
        <w:rPr>
          <w:rFonts w:ascii="AvenirNext LT Pro Cn" w:hAnsi="AvenirNext LT Pro Cn"/>
        </w:rPr>
        <w:t>u compte indiqué par le soumissionnaire dans l’</w:t>
      </w:r>
      <w:r w:rsidR="00EB7174">
        <w:rPr>
          <w:rFonts w:ascii="AvenirNext LT Pro Cn" w:hAnsi="AvenirNext LT Pro Cn"/>
        </w:rPr>
        <w:t>a</w:t>
      </w:r>
      <w:r w:rsidR="0077712A" w:rsidRPr="0005348F">
        <w:rPr>
          <w:rFonts w:ascii="AvenirNext LT Pro Cn" w:hAnsi="AvenirNext LT Pro Cn"/>
        </w:rPr>
        <w:t>cte d’</w:t>
      </w:r>
      <w:r w:rsidR="00EB7174">
        <w:rPr>
          <w:rFonts w:ascii="AvenirNext LT Pro Cn" w:hAnsi="AvenirNext LT Pro Cn"/>
        </w:rPr>
        <w:t>e</w:t>
      </w:r>
      <w:r w:rsidRPr="0005348F">
        <w:rPr>
          <w:rFonts w:ascii="AvenirNext LT Pro Cn" w:hAnsi="AvenirNext LT Pro Cn"/>
        </w:rPr>
        <w:t xml:space="preserve">ngagement. </w:t>
      </w:r>
    </w:p>
    <w:p w14:paraId="600B15D1" w14:textId="77777777" w:rsidR="00C60639" w:rsidRPr="0005348F" w:rsidRDefault="00C60639" w:rsidP="00BB2063">
      <w:pPr>
        <w:jc w:val="both"/>
        <w:rPr>
          <w:rFonts w:ascii="AvenirNext LT Pro Cn" w:hAnsi="AvenirNext LT Pro Cn"/>
        </w:rPr>
      </w:pPr>
    </w:p>
    <w:p w14:paraId="2450D3F6" w14:textId="77777777" w:rsidR="00042F25" w:rsidRPr="0005348F" w:rsidRDefault="009B1727" w:rsidP="00BB2063">
      <w:pPr>
        <w:jc w:val="both"/>
        <w:rPr>
          <w:rFonts w:ascii="AvenirNext LT Pro Cn" w:hAnsi="AvenirNext LT Pro Cn"/>
        </w:rPr>
      </w:pPr>
      <w:r w:rsidRPr="0005348F">
        <w:rPr>
          <w:rFonts w:ascii="AvenirNext LT Pro Cn" w:hAnsi="AvenirNext LT Pro Cn"/>
        </w:rPr>
        <w:t xml:space="preserve">Le taux des intérêts moratoires est égal au taux d'intérêt de la principale facilité de refinancement appliquée par la </w:t>
      </w:r>
      <w:r w:rsidR="00EB7174">
        <w:rPr>
          <w:rFonts w:ascii="AvenirNext LT Pro Cn" w:hAnsi="AvenirNext LT Pro Cn"/>
        </w:rPr>
        <w:t>b</w:t>
      </w:r>
      <w:r w:rsidRPr="0005348F">
        <w:rPr>
          <w:rFonts w:ascii="AvenirNext LT Pro Cn" w:hAnsi="AvenirNext LT Pro Cn"/>
        </w:rPr>
        <w:t>anque centrale européenne à son opération de refinancement principal la plus récente effectuée avant le premier jour de calendrier du semestre de l'année civile au cours duquel les intérêts moratoires ont c</w:t>
      </w:r>
      <w:r w:rsidR="00C60639" w:rsidRPr="0005348F">
        <w:rPr>
          <w:rFonts w:ascii="AvenirNext LT Pro Cn" w:hAnsi="AvenirNext LT Pro Cn"/>
        </w:rPr>
        <w:t>ommencé à courir, majoré de huit</w:t>
      </w:r>
      <w:r w:rsidRPr="0005348F">
        <w:rPr>
          <w:rFonts w:ascii="AvenirNext LT Pro Cn" w:hAnsi="AvenirNext LT Pro Cn"/>
        </w:rPr>
        <w:t xml:space="preserve"> points. </w:t>
      </w:r>
      <w:r w:rsidR="002853A9" w:rsidRPr="0005348F">
        <w:rPr>
          <w:rFonts w:ascii="AvenirNext LT Pro Cn" w:hAnsi="AvenirNext LT Pro Cn"/>
        </w:rPr>
        <w:t>Une indemnité forfaitaire de 40 € correspondant aux frais de recouvrement sera versée.</w:t>
      </w:r>
    </w:p>
    <w:p w14:paraId="4BE04076" w14:textId="77777777" w:rsidR="00865DD4" w:rsidRPr="0005348F" w:rsidRDefault="00865DD4" w:rsidP="00BB2063">
      <w:pPr>
        <w:jc w:val="both"/>
        <w:rPr>
          <w:rFonts w:ascii="AvenirNext LT Pro Cn" w:hAnsi="AvenirNext LT Pro Cn"/>
          <w:b/>
          <w:bCs/>
          <w:u w:val="single"/>
        </w:rPr>
      </w:pPr>
    </w:p>
    <w:p w14:paraId="7515BC44" w14:textId="77777777" w:rsidR="009B1727" w:rsidRPr="0005348F" w:rsidRDefault="009B1727" w:rsidP="00BB2063">
      <w:pPr>
        <w:pStyle w:val="Titre1"/>
        <w:spacing w:after="240"/>
        <w:ind w:left="357" w:hanging="357"/>
        <w:rPr>
          <w:rFonts w:ascii="AvenirNext LT Pro Cn" w:hAnsi="AvenirNext LT Pro Cn" w:cs="Times New Roman"/>
          <w:szCs w:val="24"/>
        </w:rPr>
      </w:pPr>
      <w:bookmarkStart w:id="71" w:name="_Toc384796615"/>
      <w:bookmarkStart w:id="72" w:name="_Toc204705728"/>
      <w:r w:rsidRPr="0005348F">
        <w:rPr>
          <w:rFonts w:ascii="AvenirNext LT Pro Cn" w:hAnsi="AvenirNext LT Pro Cn" w:cs="Times New Roman"/>
          <w:szCs w:val="24"/>
        </w:rPr>
        <w:t>MODALITÉS DE NOTIFICATION DU MARCHÉ :</w:t>
      </w:r>
      <w:bookmarkEnd w:id="71"/>
      <w:bookmarkEnd w:id="72"/>
    </w:p>
    <w:p w14:paraId="5DE46EE4" w14:textId="1EDEB39B" w:rsidR="007D70CF" w:rsidRPr="0005348F" w:rsidRDefault="008C00F1" w:rsidP="00BB2063">
      <w:pPr>
        <w:jc w:val="both"/>
        <w:rPr>
          <w:rFonts w:ascii="AvenirNext LT Pro Cn" w:hAnsi="AvenirNext LT Pro Cn"/>
        </w:rPr>
      </w:pPr>
      <w:r>
        <w:rPr>
          <w:rFonts w:ascii="AvenirNext LT Pro Cn" w:hAnsi="AvenirNext LT Pro Cn"/>
        </w:rPr>
        <w:t>L’</w:t>
      </w:r>
      <w:r w:rsidR="00EB7174">
        <w:rPr>
          <w:rFonts w:ascii="AvenirNext LT Pro Cn" w:hAnsi="AvenirNext LT Pro Cn"/>
        </w:rPr>
        <w:t>a</w:t>
      </w:r>
      <w:r w:rsidR="00617564" w:rsidRPr="0005348F">
        <w:rPr>
          <w:rFonts w:ascii="AvenirNext LT Pro Cn" w:hAnsi="AvenirNext LT Pro Cn"/>
        </w:rPr>
        <w:t>cte d’</w:t>
      </w:r>
      <w:r>
        <w:rPr>
          <w:rFonts w:ascii="AvenirNext LT Pro Cn" w:hAnsi="AvenirNext LT Pro Cn"/>
        </w:rPr>
        <w:t>e</w:t>
      </w:r>
      <w:r w:rsidR="00617564" w:rsidRPr="0005348F">
        <w:rPr>
          <w:rFonts w:ascii="AvenirNext LT Pro Cn" w:hAnsi="AvenirNext LT Pro Cn"/>
        </w:rPr>
        <w:t>ngagement</w:t>
      </w:r>
      <w:r>
        <w:rPr>
          <w:rFonts w:ascii="AvenirNext LT Pro Cn" w:hAnsi="AvenirNext LT Pro Cn"/>
        </w:rPr>
        <w:t xml:space="preserve"> valant CCP</w:t>
      </w:r>
      <w:r w:rsidR="00617564" w:rsidRPr="0005348F">
        <w:rPr>
          <w:rFonts w:ascii="AvenirNext LT Pro Cn" w:hAnsi="AvenirNext LT Pro Cn"/>
        </w:rPr>
        <w:t xml:space="preserve"> sera </w:t>
      </w:r>
      <w:proofErr w:type="spellStart"/>
      <w:r w:rsidR="00617564" w:rsidRPr="0005348F">
        <w:rPr>
          <w:rFonts w:ascii="AvenirNext LT Pro Cn" w:hAnsi="AvenirNext LT Pro Cn"/>
        </w:rPr>
        <w:t>re</w:t>
      </w:r>
      <w:proofErr w:type="spellEnd"/>
      <w:r w:rsidR="008141F7" w:rsidRPr="0005348F">
        <w:rPr>
          <w:rFonts w:ascii="AvenirNext LT Pro Cn" w:hAnsi="AvenirNext LT Pro Cn"/>
        </w:rPr>
        <w:t>-</w:t>
      </w:r>
      <w:r w:rsidR="00CE3EA9">
        <w:rPr>
          <w:rFonts w:ascii="AvenirNext LT Pro Cn" w:hAnsi="AvenirNext LT Pro Cn"/>
        </w:rPr>
        <w:t>m</w:t>
      </w:r>
      <w:r w:rsidR="00617564" w:rsidRPr="0005348F">
        <w:rPr>
          <w:rFonts w:ascii="AvenirNext LT Pro Cn" w:hAnsi="AvenirNext LT Pro Cn"/>
        </w:rPr>
        <w:t xml:space="preserve">atérialisé et signé </w:t>
      </w:r>
      <w:r w:rsidR="00C60639" w:rsidRPr="0005348F">
        <w:rPr>
          <w:rFonts w:ascii="AvenirNext LT Pro Cn" w:hAnsi="AvenirNext LT Pro Cn"/>
        </w:rPr>
        <w:t xml:space="preserve">physiquement par l’attributaire </w:t>
      </w:r>
      <w:r w:rsidR="00F93A2E" w:rsidRPr="0005348F">
        <w:rPr>
          <w:rFonts w:ascii="AvenirNext LT Pro Cn" w:hAnsi="AvenirNext LT Pro Cn"/>
        </w:rPr>
        <w:t xml:space="preserve">du marché puis adressé à </w:t>
      </w:r>
      <w:r w:rsidR="00E92A72" w:rsidRPr="0005348F">
        <w:rPr>
          <w:rFonts w:ascii="AvenirNext LT Pro Cn" w:hAnsi="AvenirNext LT Pro Cn"/>
        </w:rPr>
        <w:t>INRAE</w:t>
      </w:r>
      <w:r w:rsidR="00617564" w:rsidRPr="0005348F">
        <w:rPr>
          <w:rFonts w:ascii="AvenirNext LT Pro Cn" w:hAnsi="AvenirNext LT Pro Cn"/>
        </w:rPr>
        <w:t>.</w:t>
      </w:r>
      <w:r w:rsidR="009A20DD" w:rsidRPr="0005348F">
        <w:rPr>
          <w:rFonts w:ascii="AvenirNext LT Pro Cn" w:hAnsi="AvenirNext LT Pro Cn"/>
        </w:rPr>
        <w:t xml:space="preserve"> </w:t>
      </w:r>
      <w:r w:rsidR="00E92A72" w:rsidRPr="0005348F">
        <w:rPr>
          <w:rFonts w:ascii="AvenirNext LT Pro Cn" w:hAnsi="AvenirNext LT Pro Cn"/>
        </w:rPr>
        <w:t>INRAE</w:t>
      </w:r>
      <w:r w:rsidR="009A20DD" w:rsidRPr="0005348F">
        <w:rPr>
          <w:rFonts w:ascii="AvenirNext LT Pro Cn" w:hAnsi="AvenirNext LT Pro Cn"/>
        </w:rPr>
        <w:t xml:space="preserve"> le signera, puis notifiera le marché au titulaire. La notification consiste en la réception par la titulaire d’une copie du marché signé des deux parties. La notification pourra être électronique.</w:t>
      </w:r>
    </w:p>
    <w:p w14:paraId="1F7F1A24" w14:textId="77777777" w:rsidR="008A162C" w:rsidRPr="0005348F" w:rsidRDefault="008A162C" w:rsidP="004C7E22">
      <w:pPr>
        <w:rPr>
          <w:rFonts w:ascii="AvenirNext LT Pro Cn" w:hAnsi="AvenirNext LT Pro Cn"/>
        </w:rPr>
      </w:pPr>
    </w:p>
    <w:p w14:paraId="6A1A8D79" w14:textId="77777777" w:rsidR="009B1727" w:rsidRPr="0005348F" w:rsidRDefault="009B1727" w:rsidP="00BB2063">
      <w:pPr>
        <w:pStyle w:val="Titre1"/>
        <w:spacing w:after="240"/>
        <w:ind w:left="357" w:hanging="357"/>
        <w:rPr>
          <w:rFonts w:ascii="AvenirNext LT Pro Cn" w:hAnsi="AvenirNext LT Pro Cn" w:cs="Times New Roman"/>
        </w:rPr>
      </w:pPr>
      <w:bookmarkStart w:id="73" w:name="_Toc384796616"/>
      <w:bookmarkStart w:id="74" w:name="_Toc204705729"/>
      <w:r w:rsidRPr="0005348F">
        <w:rPr>
          <w:rFonts w:ascii="AvenirNext LT Pro Cn" w:hAnsi="AvenirNext LT Pro Cn" w:cs="Times New Roman"/>
        </w:rPr>
        <w:t>RENSEIGNEMENTS COMPLEMENTAIRES</w:t>
      </w:r>
      <w:bookmarkEnd w:id="73"/>
      <w:bookmarkEnd w:id="74"/>
    </w:p>
    <w:p w14:paraId="17B25638" w14:textId="77777777" w:rsidR="00817995" w:rsidRPr="0005348F" w:rsidRDefault="009B1727" w:rsidP="00BB2063">
      <w:pPr>
        <w:jc w:val="both"/>
        <w:rPr>
          <w:rFonts w:ascii="AvenirNext LT Pro Cn" w:hAnsi="AvenirNext LT Pro Cn"/>
        </w:rPr>
      </w:pPr>
      <w:r w:rsidRPr="0005348F">
        <w:rPr>
          <w:rFonts w:ascii="AvenirNext LT Pro Cn" w:hAnsi="AvenirNext LT Pro Cn"/>
        </w:rPr>
        <w:t>Pour obtenir des renseignements complémentaires qui seraient nécessaires à la préparation de leu</w:t>
      </w:r>
      <w:r w:rsidR="0077712A" w:rsidRPr="0005348F">
        <w:rPr>
          <w:rFonts w:ascii="AvenirNext LT Pro Cn" w:hAnsi="AvenirNext LT Pro Cn"/>
        </w:rPr>
        <w:t>r offre, les soumissionnaires</w:t>
      </w:r>
      <w:r w:rsidRPr="0005348F">
        <w:rPr>
          <w:rFonts w:ascii="AvenirNext LT Pro Cn" w:hAnsi="AvenirNext LT Pro Cn"/>
        </w:rPr>
        <w:t xml:space="preserve"> doivent s’</w:t>
      </w:r>
      <w:r w:rsidR="00F93A2E" w:rsidRPr="0005348F">
        <w:rPr>
          <w:rFonts w:ascii="AvenirNext LT Pro Cn" w:hAnsi="AvenirNext LT Pro Cn"/>
        </w:rPr>
        <w:t>adresser en temps utile à</w:t>
      </w:r>
      <w:r w:rsidR="00817995" w:rsidRPr="0005348F">
        <w:rPr>
          <w:rFonts w:ascii="AvenirNext LT Pro Cn" w:hAnsi="AvenirNext LT Pro Cn"/>
        </w:rPr>
        <w:t xml:space="preserve"> INRAE</w:t>
      </w:r>
      <w:r w:rsidRPr="0005348F">
        <w:rPr>
          <w:rFonts w:ascii="AvenirNext LT Pro Cn" w:hAnsi="AvenirNext LT Pro Cn"/>
        </w:rPr>
        <w:t xml:space="preserve"> de telle sorte que l’Institut puisse</w:t>
      </w:r>
      <w:r w:rsidR="0020010B" w:rsidRPr="0005348F">
        <w:rPr>
          <w:rFonts w:ascii="AvenirNext LT Pro Cn" w:hAnsi="AvenirNext LT Pro Cn"/>
        </w:rPr>
        <w:t xml:space="preserve"> répondre, au plus tard, 4</w:t>
      </w:r>
      <w:r w:rsidRPr="0005348F">
        <w:rPr>
          <w:rFonts w:ascii="AvenirNext LT Pro Cn" w:hAnsi="AvenirNext LT Pro Cn"/>
        </w:rPr>
        <w:t xml:space="preserve"> jours avant la date limite de remise des offres,</w:t>
      </w:r>
      <w:r w:rsidR="00EC1FD5" w:rsidRPr="0005348F">
        <w:rPr>
          <w:rFonts w:ascii="AvenirNext LT Pro Cn" w:hAnsi="AvenirNext LT Pro Cn"/>
        </w:rPr>
        <w:t xml:space="preserve"> sur le profil </w:t>
      </w:r>
      <w:r w:rsidR="00F93A2E" w:rsidRPr="0005348F">
        <w:rPr>
          <w:rFonts w:ascii="AvenirNext LT Pro Cn" w:hAnsi="AvenirNext LT Pro Cn"/>
        </w:rPr>
        <w:t xml:space="preserve">acheteur </w:t>
      </w:r>
      <w:r w:rsidR="008313D7" w:rsidRPr="0005348F">
        <w:rPr>
          <w:rFonts w:ascii="AvenirNext LT Pro Cn" w:hAnsi="AvenirNext LT Pro Cn"/>
        </w:rPr>
        <w:t>d’INRAE</w:t>
      </w:r>
      <w:r w:rsidR="00F93A2E" w:rsidRPr="0005348F">
        <w:rPr>
          <w:rFonts w:ascii="AvenirNext LT Pro Cn" w:hAnsi="AvenirNext LT Pro Cn"/>
        </w:rPr>
        <w:t xml:space="preserve"> (PLACE</w:t>
      </w:r>
      <w:r w:rsidR="00BB2063" w:rsidRPr="0005348F">
        <w:rPr>
          <w:rFonts w:ascii="AvenirNext LT Pro Cn" w:hAnsi="AvenirNext LT Pro Cn"/>
        </w:rPr>
        <w:t>).</w:t>
      </w:r>
    </w:p>
    <w:p w14:paraId="2FA24E1A" w14:textId="77777777" w:rsidR="00817995" w:rsidRPr="0005348F" w:rsidRDefault="00817995" w:rsidP="00817995">
      <w:pPr>
        <w:rPr>
          <w:rFonts w:ascii="AvenirNext LT Pro Cn" w:hAnsi="AvenirNext LT Pro Cn"/>
          <w:b/>
          <w:color w:val="FF0000"/>
        </w:rPr>
      </w:pPr>
    </w:p>
    <w:p w14:paraId="009B1849" w14:textId="77777777" w:rsidR="00817995" w:rsidRPr="0005348F" w:rsidRDefault="00817995" w:rsidP="00BB2063">
      <w:pPr>
        <w:pStyle w:val="Titre1"/>
        <w:spacing w:after="240"/>
        <w:ind w:left="357" w:hanging="357"/>
        <w:rPr>
          <w:rFonts w:ascii="AvenirNext LT Pro Cn" w:hAnsi="AvenirNext LT Pro Cn" w:cs="Times New Roman"/>
        </w:rPr>
      </w:pPr>
      <w:bookmarkStart w:id="75" w:name="_Toc204705730"/>
      <w:r w:rsidRPr="0005348F">
        <w:rPr>
          <w:rFonts w:ascii="AvenirNext LT Pro Cn" w:hAnsi="AvenirNext LT Pro Cn" w:cs="Times New Roman"/>
        </w:rPr>
        <w:lastRenderedPageBreak/>
        <w:t>CONTENU DU DOSSIER</w:t>
      </w:r>
      <w:bookmarkEnd w:id="75"/>
    </w:p>
    <w:p w14:paraId="58FF5E04" w14:textId="77777777" w:rsidR="00817995" w:rsidRPr="0005348F" w:rsidRDefault="00817995" w:rsidP="00431A2E">
      <w:pPr>
        <w:numPr>
          <w:ilvl w:val="0"/>
          <w:numId w:val="23"/>
        </w:numPr>
        <w:jc w:val="both"/>
        <w:rPr>
          <w:rFonts w:ascii="AvenirNext LT Pro Cn" w:hAnsi="AvenirNext LT Pro Cn"/>
        </w:rPr>
      </w:pPr>
      <w:r w:rsidRPr="0005348F">
        <w:rPr>
          <w:rFonts w:ascii="AvenirNext LT Pro Cn" w:hAnsi="AvenirNext LT Pro Cn"/>
        </w:rPr>
        <w:t xml:space="preserve">Le présent </w:t>
      </w:r>
      <w:r w:rsidR="00EB7174">
        <w:rPr>
          <w:rFonts w:ascii="AvenirNext LT Pro Cn" w:hAnsi="AvenirNext LT Pro Cn"/>
        </w:rPr>
        <w:t>r</w:t>
      </w:r>
      <w:r w:rsidRPr="0005348F">
        <w:rPr>
          <w:rFonts w:ascii="AvenirNext LT Pro Cn" w:hAnsi="AvenirNext LT Pro Cn"/>
        </w:rPr>
        <w:t>èglement de la consultation (RC)</w:t>
      </w:r>
    </w:p>
    <w:p w14:paraId="57C6B3D1" w14:textId="317ED965" w:rsidR="00464847" w:rsidRPr="005333F6" w:rsidRDefault="00464847" w:rsidP="00464847">
      <w:pPr>
        <w:numPr>
          <w:ilvl w:val="0"/>
          <w:numId w:val="23"/>
        </w:numPr>
        <w:jc w:val="both"/>
        <w:rPr>
          <w:rFonts w:ascii="AvenirNext LT Pro Cn" w:hAnsi="AvenirNext LT Pro Cn"/>
        </w:rPr>
      </w:pPr>
      <w:r w:rsidRPr="005333F6">
        <w:rPr>
          <w:rFonts w:ascii="AvenirNext LT Pro Cn" w:hAnsi="AvenirNext LT Pro Cn"/>
        </w:rPr>
        <w:t xml:space="preserve">Un cadre d’acte d’engagement valant cahier des clauses particulières (AECCP) </w:t>
      </w:r>
    </w:p>
    <w:p w14:paraId="34FA8145" w14:textId="77777777" w:rsidR="00817995" w:rsidRPr="005333F6" w:rsidRDefault="00817995" w:rsidP="00431A2E">
      <w:pPr>
        <w:numPr>
          <w:ilvl w:val="0"/>
          <w:numId w:val="23"/>
        </w:numPr>
        <w:jc w:val="both"/>
        <w:rPr>
          <w:rFonts w:ascii="AvenirNext LT Pro Cn" w:hAnsi="AvenirNext LT Pro Cn"/>
        </w:rPr>
      </w:pPr>
      <w:r w:rsidRPr="005333F6">
        <w:rPr>
          <w:rFonts w:ascii="AvenirNext LT Pro Cn" w:hAnsi="AvenirNext LT Pro Cn"/>
        </w:rPr>
        <w:t>Formulaire DC1</w:t>
      </w:r>
    </w:p>
    <w:p w14:paraId="093E031F" w14:textId="77777777" w:rsidR="00817995" w:rsidRPr="005333F6" w:rsidRDefault="00817995" w:rsidP="00431A2E">
      <w:pPr>
        <w:numPr>
          <w:ilvl w:val="0"/>
          <w:numId w:val="23"/>
        </w:numPr>
        <w:jc w:val="both"/>
        <w:rPr>
          <w:rFonts w:ascii="AvenirNext LT Pro Cn" w:hAnsi="AvenirNext LT Pro Cn"/>
        </w:rPr>
      </w:pPr>
      <w:r w:rsidRPr="005333F6">
        <w:rPr>
          <w:rFonts w:ascii="AvenirNext LT Pro Cn" w:hAnsi="AvenirNext LT Pro Cn"/>
        </w:rPr>
        <w:t>Formulaire DC2</w:t>
      </w:r>
    </w:p>
    <w:p w14:paraId="2B0A6194" w14:textId="77777777" w:rsidR="00817995" w:rsidRPr="005333F6" w:rsidRDefault="00817995" w:rsidP="00431A2E">
      <w:pPr>
        <w:numPr>
          <w:ilvl w:val="0"/>
          <w:numId w:val="23"/>
        </w:numPr>
        <w:jc w:val="both"/>
        <w:rPr>
          <w:rFonts w:ascii="AvenirNext LT Pro Cn" w:hAnsi="AvenirNext LT Pro Cn"/>
        </w:rPr>
      </w:pPr>
      <w:r w:rsidRPr="005333F6">
        <w:rPr>
          <w:rFonts w:ascii="AvenirNext LT Pro Cn" w:hAnsi="AvenirNext LT Pro Cn"/>
        </w:rPr>
        <w:t>Le cadre de déclaration sur l’honneur</w:t>
      </w:r>
    </w:p>
    <w:p w14:paraId="484E2FC6" w14:textId="77777777" w:rsidR="00464847" w:rsidRPr="00274551" w:rsidRDefault="00464847" w:rsidP="00431A2E">
      <w:pPr>
        <w:numPr>
          <w:ilvl w:val="0"/>
          <w:numId w:val="23"/>
        </w:numPr>
        <w:jc w:val="both"/>
        <w:rPr>
          <w:rFonts w:ascii="AvenirNext LT Pro Cn" w:hAnsi="AvenirNext LT Pro Cn"/>
        </w:rPr>
      </w:pPr>
      <w:r w:rsidRPr="00274551">
        <w:rPr>
          <w:rFonts w:ascii="AvenirNext LT Pro Cn" w:hAnsi="AvenirNext LT Pro Cn"/>
        </w:rPr>
        <w:t>Un cadre de sous-traitance (pour prestations de services associés)</w:t>
      </w:r>
    </w:p>
    <w:p w14:paraId="7A8BA3EE" w14:textId="77777777" w:rsidR="00464847" w:rsidRPr="00274551" w:rsidRDefault="00FD2C3B" w:rsidP="00431A2E">
      <w:pPr>
        <w:numPr>
          <w:ilvl w:val="0"/>
          <w:numId w:val="23"/>
        </w:numPr>
        <w:jc w:val="both"/>
        <w:rPr>
          <w:rFonts w:ascii="AvenirNext LT Pro Cn" w:hAnsi="AvenirNext LT Pro Cn"/>
        </w:rPr>
      </w:pPr>
      <w:r w:rsidRPr="00274551">
        <w:rPr>
          <w:rFonts w:ascii="AvenirNext LT Pro Cn" w:hAnsi="AvenirNext LT Pro Cn"/>
        </w:rPr>
        <w:t>Un cadre</w:t>
      </w:r>
      <w:r w:rsidR="002A200A" w:rsidRPr="00274551">
        <w:rPr>
          <w:rFonts w:ascii="AvenirNext LT Pro Cn" w:hAnsi="AvenirNext LT Pro Cn"/>
        </w:rPr>
        <w:t xml:space="preserve"> </w:t>
      </w:r>
      <w:r w:rsidR="00464847" w:rsidRPr="00274551">
        <w:rPr>
          <w:rFonts w:ascii="AvenirNext LT Pro Cn" w:hAnsi="AvenirNext LT Pro Cn"/>
        </w:rPr>
        <w:t>de</w:t>
      </w:r>
      <w:r w:rsidR="002A200A" w:rsidRPr="00274551">
        <w:rPr>
          <w:rFonts w:ascii="AvenirNext LT Pro Cn" w:hAnsi="AvenirNext LT Pro Cn"/>
        </w:rPr>
        <w:t xml:space="preserve"> </w:t>
      </w:r>
      <w:r w:rsidR="00817995" w:rsidRPr="00274551">
        <w:rPr>
          <w:rFonts w:ascii="AvenirNext LT Pro Cn" w:hAnsi="AvenirNext LT Pro Cn"/>
        </w:rPr>
        <w:t xml:space="preserve">PV </w:t>
      </w:r>
      <w:r w:rsidR="00464847" w:rsidRPr="00274551">
        <w:rPr>
          <w:rFonts w:ascii="AvenirNext LT Pro Cn" w:hAnsi="AvenirNext LT Pro Cn"/>
        </w:rPr>
        <w:t>de mise en ordre de marche</w:t>
      </w:r>
    </w:p>
    <w:p w14:paraId="202F9256" w14:textId="77777777" w:rsidR="00464847" w:rsidRPr="00274551" w:rsidRDefault="00464847" w:rsidP="00431A2E">
      <w:pPr>
        <w:numPr>
          <w:ilvl w:val="0"/>
          <w:numId w:val="23"/>
        </w:numPr>
        <w:jc w:val="both"/>
        <w:rPr>
          <w:rFonts w:ascii="AvenirNext LT Pro Cn" w:hAnsi="AvenirNext LT Pro Cn"/>
        </w:rPr>
      </w:pPr>
      <w:r w:rsidRPr="00274551">
        <w:rPr>
          <w:rFonts w:ascii="AvenirNext LT Pro Cn" w:hAnsi="AvenirNext LT Pro Cn"/>
        </w:rPr>
        <w:t>Un cadre de PV relatif aux opérations de vérification d’aptitude (VA)</w:t>
      </w:r>
    </w:p>
    <w:p w14:paraId="5C0DAD87" w14:textId="77777777" w:rsidR="00464847" w:rsidRPr="00274551" w:rsidRDefault="00464847" w:rsidP="00464847">
      <w:pPr>
        <w:numPr>
          <w:ilvl w:val="0"/>
          <w:numId w:val="23"/>
        </w:numPr>
        <w:jc w:val="both"/>
        <w:rPr>
          <w:rFonts w:ascii="AvenirNext LT Pro Cn" w:hAnsi="AvenirNext LT Pro Cn"/>
        </w:rPr>
      </w:pPr>
      <w:r w:rsidRPr="00274551">
        <w:rPr>
          <w:rFonts w:ascii="AvenirNext LT Pro Cn" w:hAnsi="AvenirNext LT Pro Cn"/>
        </w:rPr>
        <w:t>Un cadre de PV relatif aux opérations de vérification de service régulier (VSR)</w:t>
      </w:r>
    </w:p>
    <w:p w14:paraId="568050A5" w14:textId="6B241DDB" w:rsidR="00BB2063" w:rsidRPr="00274551" w:rsidRDefault="002A200A" w:rsidP="006E5024">
      <w:pPr>
        <w:numPr>
          <w:ilvl w:val="0"/>
          <w:numId w:val="23"/>
        </w:numPr>
        <w:jc w:val="both"/>
        <w:rPr>
          <w:rFonts w:ascii="AvenirNext LT Pro Cn" w:hAnsi="AvenirNext LT Pro Cn"/>
        </w:rPr>
      </w:pPr>
      <w:r w:rsidRPr="00274551">
        <w:rPr>
          <w:rFonts w:ascii="AvenirNext LT Pro Cn" w:hAnsi="AvenirNext LT Pro Cn"/>
        </w:rPr>
        <w:t>Un cadre d’attestation de visite des lieux</w:t>
      </w:r>
    </w:p>
    <w:p w14:paraId="13A2B1DF" w14:textId="77777777" w:rsidR="00817995" w:rsidRPr="0005348F" w:rsidRDefault="00817995" w:rsidP="00817995">
      <w:pPr>
        <w:rPr>
          <w:rFonts w:ascii="AvenirNext LT Pro Cn" w:hAnsi="AvenirNext LT Pro Cn"/>
          <w:color w:val="ED7D31" w:themeColor="accent2"/>
        </w:rPr>
      </w:pPr>
    </w:p>
    <w:p w14:paraId="638E6903" w14:textId="77777777" w:rsidR="009B1727" w:rsidRPr="0005348F" w:rsidRDefault="009B1727" w:rsidP="004C7E22">
      <w:pPr>
        <w:rPr>
          <w:rFonts w:ascii="AvenirNext LT Pro Cn" w:hAnsi="AvenirNext LT Pro Cn"/>
          <w:b/>
          <w:color w:val="ED7D31" w:themeColor="accent2"/>
        </w:rPr>
      </w:pPr>
    </w:p>
    <w:sectPr w:rsidR="009B1727" w:rsidRPr="0005348F">
      <w:footerReference w:type="even" r:id="rId13"/>
      <w:footerReference w:type="default" r:id="rId14"/>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28C1C3" w16cex:dateUtc="2025-07-21T11:40:00Z"/>
  <w16cex:commentExtensible w16cex:durableId="2C28C1C8" w16cex:dateUtc="2025-07-21T11:40:00Z"/>
  <w16cex:commentExtensible w16cex:durableId="2C28C36F" w16cex:dateUtc="2025-07-21T11:47:00Z"/>
  <w16cex:commentExtensible w16cex:durableId="2C28C14F" w16cex:dateUtc="2025-07-21T11:38:00Z"/>
  <w16cex:commentExtensible w16cex:durableId="2C28C38C" w16cex:dateUtc="2025-07-21T11:47:00Z"/>
  <w16cex:commentExtensible w16cex:durableId="2C28C19C" w16cex:dateUtc="2025-07-21T11: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825C39" w16cid:durableId="2C28BF90"/>
  <w16cid:commentId w16cid:paraId="0D70096B" w16cid:durableId="2C28BF91"/>
  <w16cid:commentId w16cid:paraId="26902BD8" w16cid:durableId="2C28BF92"/>
  <w16cid:commentId w16cid:paraId="73F162FC" w16cid:durableId="2C28BF93"/>
  <w16cid:commentId w16cid:paraId="6710DB66" w16cid:durableId="2C28C1C3"/>
  <w16cid:commentId w16cid:paraId="745E2DF2" w16cid:durableId="2C28BF94"/>
  <w16cid:commentId w16cid:paraId="63C285DB" w16cid:durableId="2C28C1C8"/>
  <w16cid:commentId w16cid:paraId="2EC758EE" w16cid:durableId="2C28C36F"/>
  <w16cid:commentId w16cid:paraId="21EC53B3" w16cid:durableId="2C28BF95"/>
  <w16cid:commentId w16cid:paraId="12897529" w16cid:durableId="2C28C14F"/>
  <w16cid:commentId w16cid:paraId="7040B32C" w16cid:durableId="2C28BF96"/>
  <w16cid:commentId w16cid:paraId="238E376B" w16cid:durableId="2C28C38C"/>
  <w16cid:commentId w16cid:paraId="6EA54868" w16cid:durableId="2C28BF97"/>
  <w16cid:commentId w16cid:paraId="4FB03CBF" w16cid:durableId="2C28BF98"/>
  <w16cid:commentId w16cid:paraId="7D400248" w16cid:durableId="2C28C19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454733" w14:textId="77777777" w:rsidR="00226645" w:rsidRDefault="00226645">
      <w:r>
        <w:separator/>
      </w:r>
    </w:p>
  </w:endnote>
  <w:endnote w:type="continuationSeparator" w:id="0">
    <w:p w14:paraId="4C44AD06" w14:textId="77777777" w:rsidR="00226645" w:rsidRDefault="00226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aleway">
    <w:panose1 w:val="020B0503030101060003"/>
    <w:charset w:val="00"/>
    <w:family w:val="swiss"/>
    <w:pitch w:val="variable"/>
    <w:sig w:usb0="A00002FF" w:usb1="5000205B" w:usb2="00000000" w:usb3="00000000" w:csb0="00000097" w:csb1="00000000"/>
  </w:font>
  <w:font w:name="DengXian Light">
    <w:altName w:val="等线 Light"/>
    <w:charset w:val="86"/>
    <w:family w:val="auto"/>
    <w:pitch w:val="variable"/>
    <w:sig w:usb0="A00002BF" w:usb1="38CF7CFA" w:usb2="00000016" w:usb3="00000000" w:csb0="0004000F" w:csb1="00000000"/>
  </w:font>
  <w:font w:name="AvenirNext LT Pro LightCn">
    <w:altName w:val="Calibri"/>
    <w:panose1 w:val="020B0406020202020204"/>
    <w:charset w:val="00"/>
    <w:family w:val="swiss"/>
    <w:notTrueType/>
    <w:pitch w:val="variable"/>
    <w:sig w:usb0="800000AF" w:usb1="5000204A" w:usb2="00000000" w:usb3="00000000" w:csb0="00000093" w:csb1="00000000"/>
  </w:font>
  <w:font w:name="AvenirNext LT Pro Cn">
    <w:altName w:val="Calibri"/>
    <w:panose1 w:val="020B0506020202020204"/>
    <w:charset w:val="00"/>
    <w:family w:val="swiss"/>
    <w:notTrueType/>
    <w:pitch w:val="variable"/>
    <w:sig w:usb0="800000AF" w:usb1="5000204A" w:usb2="00000000" w:usb3="00000000" w:csb0="00000093"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D17F3" w14:textId="77777777" w:rsidR="00226645" w:rsidRDefault="0022664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B7C8B90" w14:textId="77777777" w:rsidR="00226645" w:rsidRDefault="0022664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12443" w14:textId="70C028D9" w:rsidR="00226645" w:rsidRDefault="0022664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E33B98">
      <w:rPr>
        <w:rStyle w:val="Numrodepage"/>
        <w:noProof/>
      </w:rPr>
      <w:t>11</w:t>
    </w:r>
    <w:r>
      <w:rPr>
        <w:rStyle w:val="Numrodepage"/>
      </w:rPr>
      <w:fldChar w:fldCharType="end"/>
    </w:r>
  </w:p>
  <w:p w14:paraId="7B48FEB2" w14:textId="77777777" w:rsidR="00226645" w:rsidRDefault="00226645">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1FA65A" w14:textId="77777777" w:rsidR="00226645" w:rsidRDefault="00226645">
      <w:r>
        <w:separator/>
      </w:r>
    </w:p>
  </w:footnote>
  <w:footnote w:type="continuationSeparator" w:id="0">
    <w:p w14:paraId="15ECA3D1" w14:textId="77777777" w:rsidR="00226645" w:rsidRDefault="002266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B"/>
    <w:multiLevelType w:val="singleLevel"/>
    <w:tmpl w:val="0000000B"/>
    <w:lvl w:ilvl="0">
      <w:numFmt w:val="bullet"/>
      <w:lvlText w:val="-"/>
      <w:lvlJc w:val="left"/>
      <w:pPr>
        <w:tabs>
          <w:tab w:val="num" w:pos="720"/>
        </w:tabs>
        <w:ind w:left="720" w:hanging="360"/>
      </w:pPr>
      <w:rPr>
        <w:rFonts w:ascii="Times New Roman" w:hAnsi="Times New Roman"/>
      </w:rPr>
    </w:lvl>
  </w:abstractNum>
  <w:abstractNum w:abstractNumId="2" w15:restartNumberingAfterBreak="0">
    <w:nsid w:val="0156782A"/>
    <w:multiLevelType w:val="hybridMultilevel"/>
    <w:tmpl w:val="80E8AD4A"/>
    <w:lvl w:ilvl="0" w:tplc="2E304DF0">
      <w:start w:val="1"/>
      <w:numFmt w:val="bullet"/>
      <w:lvlText w:val="-"/>
      <w:lvlJc w:val="left"/>
      <w:pPr>
        <w:ind w:left="360" w:hanging="360"/>
      </w:pPr>
      <w:rPr>
        <w:rFonts w:ascii="Garamond" w:hAnsi="Garamond"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21768A8"/>
    <w:multiLevelType w:val="hybridMultilevel"/>
    <w:tmpl w:val="C3EA9D10"/>
    <w:lvl w:ilvl="0" w:tplc="040C000F">
      <w:start w:val="1"/>
      <w:numFmt w:val="decimal"/>
      <w:lvlText w:val="%1."/>
      <w:lvlJc w:val="left"/>
      <w:pPr>
        <w:tabs>
          <w:tab w:val="num" w:pos="720"/>
        </w:tabs>
        <w:ind w:left="720" w:hanging="360"/>
      </w:pPr>
    </w:lvl>
    <w:lvl w:ilvl="1" w:tplc="8AFE976E">
      <w:start w:val="1"/>
      <w:numFmt w:val="bullet"/>
      <w:lvlText w:val="-"/>
      <w:lvlJc w:val="left"/>
      <w:pPr>
        <w:tabs>
          <w:tab w:val="num" w:pos="1440"/>
        </w:tabs>
        <w:ind w:left="1440" w:hanging="360"/>
      </w:pPr>
      <w:rPr>
        <w:rFonts w:ascii="Arial" w:hAnsi="Arial" w:hint="default"/>
        <w:b w:val="0"/>
        <w:i w:val="0"/>
        <w:caps w:val="0"/>
        <w:strike w:val="0"/>
        <w:dstrike w:val="0"/>
        <w:vanish w:val="0"/>
        <w:color w:val="000000"/>
        <w:sz w:val="20"/>
        <w:szCs w:val="20"/>
        <w:u w:color="FF99CC"/>
        <w:vertAlign w:val="baseline"/>
        <w14:shadow w14:blurRad="0" w14:dist="0" w14:dir="0" w14:sx="0" w14:sy="0" w14:kx="0" w14:ky="0" w14:algn="none">
          <w14:srgbClr w14:val="000000"/>
        </w14:shadow>
        <w14:textOutline w14:w="0" w14:cap="rnd" w14:cmpd="sng" w14:algn="ctr">
          <w14:noFill/>
          <w14:prstDash w14:val="solid"/>
          <w14:bevel/>
        </w14:textOutline>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21D53AF"/>
    <w:multiLevelType w:val="hybridMultilevel"/>
    <w:tmpl w:val="4978FA46"/>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B062908"/>
    <w:multiLevelType w:val="multilevel"/>
    <w:tmpl w:val="B3CA014C"/>
    <w:lvl w:ilvl="0">
      <w:start w:val="1"/>
      <w:numFmt w:val="decimal"/>
      <w:lvlText w:val="Article %1 - "/>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17272D6"/>
    <w:multiLevelType w:val="hybridMultilevel"/>
    <w:tmpl w:val="B55AF1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AAB4963"/>
    <w:multiLevelType w:val="hybridMultilevel"/>
    <w:tmpl w:val="377270E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381F66"/>
    <w:multiLevelType w:val="hybridMultilevel"/>
    <w:tmpl w:val="7D1E8B06"/>
    <w:lvl w:ilvl="0" w:tplc="0000000B">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E474DE2"/>
    <w:multiLevelType w:val="hybridMultilevel"/>
    <w:tmpl w:val="357C261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05E662C"/>
    <w:multiLevelType w:val="hybridMultilevel"/>
    <w:tmpl w:val="562076A4"/>
    <w:lvl w:ilvl="0" w:tplc="0B786814">
      <w:start w:val="1"/>
      <w:numFmt w:val="decimal"/>
      <w:lvlText w:val="%1."/>
      <w:lvlJc w:val="left"/>
      <w:pPr>
        <w:ind w:left="720" w:hanging="360"/>
      </w:pPr>
      <w:rPr>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32E4E9E"/>
    <w:multiLevelType w:val="hybridMultilevel"/>
    <w:tmpl w:val="9B988692"/>
    <w:lvl w:ilvl="0" w:tplc="6920839C">
      <w:start w:val="2"/>
      <w:numFmt w:val="bullet"/>
      <w:lvlText w:val=""/>
      <w:lvlJc w:val="left"/>
      <w:pPr>
        <w:tabs>
          <w:tab w:val="num" w:pos="720"/>
        </w:tabs>
        <w:ind w:left="720" w:hanging="360"/>
      </w:pPr>
      <w:rPr>
        <w:rFonts w:ascii="Wingdings" w:eastAsia="Times New Roman"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720F64"/>
    <w:multiLevelType w:val="hybridMultilevel"/>
    <w:tmpl w:val="217CE0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346326A"/>
    <w:multiLevelType w:val="hybridMultilevel"/>
    <w:tmpl w:val="2BF4928A"/>
    <w:lvl w:ilvl="0" w:tplc="3274EF0C">
      <w:start w:val="1"/>
      <w:numFmt w:val="lowerLetter"/>
      <w:lvlText w:val="%1)"/>
      <w:lvlJc w:val="left"/>
      <w:pPr>
        <w:ind w:left="1068" w:hanging="360"/>
      </w:pPr>
      <w:rPr>
        <w:rFonts w:hint="default"/>
      </w:rPr>
    </w:lvl>
    <w:lvl w:ilvl="1" w:tplc="040C0019">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4" w15:restartNumberingAfterBreak="0">
    <w:nsid w:val="379D3805"/>
    <w:multiLevelType w:val="hybridMultilevel"/>
    <w:tmpl w:val="88E095DC"/>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9AC4422"/>
    <w:multiLevelType w:val="hybridMultilevel"/>
    <w:tmpl w:val="457061B8"/>
    <w:lvl w:ilvl="0" w:tplc="19B6C46E">
      <w:start w:val="1"/>
      <w:numFmt w:val="decimal"/>
      <w:lvlText w:val="%1."/>
      <w:lvlJc w:val="left"/>
      <w:pPr>
        <w:ind w:left="825" w:hanging="360"/>
      </w:pPr>
      <w:rPr>
        <w:rFonts w:hint="default"/>
      </w:rPr>
    </w:lvl>
    <w:lvl w:ilvl="1" w:tplc="040C0019" w:tentative="1">
      <w:start w:val="1"/>
      <w:numFmt w:val="lowerLetter"/>
      <w:lvlText w:val="%2."/>
      <w:lvlJc w:val="left"/>
      <w:pPr>
        <w:ind w:left="1545" w:hanging="360"/>
      </w:pPr>
    </w:lvl>
    <w:lvl w:ilvl="2" w:tplc="040C001B" w:tentative="1">
      <w:start w:val="1"/>
      <w:numFmt w:val="lowerRoman"/>
      <w:lvlText w:val="%3."/>
      <w:lvlJc w:val="right"/>
      <w:pPr>
        <w:ind w:left="2265" w:hanging="180"/>
      </w:pPr>
    </w:lvl>
    <w:lvl w:ilvl="3" w:tplc="040C000F" w:tentative="1">
      <w:start w:val="1"/>
      <w:numFmt w:val="decimal"/>
      <w:lvlText w:val="%4."/>
      <w:lvlJc w:val="left"/>
      <w:pPr>
        <w:ind w:left="2985" w:hanging="360"/>
      </w:pPr>
    </w:lvl>
    <w:lvl w:ilvl="4" w:tplc="040C0019" w:tentative="1">
      <w:start w:val="1"/>
      <w:numFmt w:val="lowerLetter"/>
      <w:lvlText w:val="%5."/>
      <w:lvlJc w:val="left"/>
      <w:pPr>
        <w:ind w:left="3705" w:hanging="360"/>
      </w:pPr>
    </w:lvl>
    <w:lvl w:ilvl="5" w:tplc="040C001B" w:tentative="1">
      <w:start w:val="1"/>
      <w:numFmt w:val="lowerRoman"/>
      <w:lvlText w:val="%6."/>
      <w:lvlJc w:val="right"/>
      <w:pPr>
        <w:ind w:left="4425" w:hanging="180"/>
      </w:pPr>
    </w:lvl>
    <w:lvl w:ilvl="6" w:tplc="040C000F" w:tentative="1">
      <w:start w:val="1"/>
      <w:numFmt w:val="decimal"/>
      <w:lvlText w:val="%7."/>
      <w:lvlJc w:val="left"/>
      <w:pPr>
        <w:ind w:left="5145" w:hanging="360"/>
      </w:pPr>
    </w:lvl>
    <w:lvl w:ilvl="7" w:tplc="040C0019" w:tentative="1">
      <w:start w:val="1"/>
      <w:numFmt w:val="lowerLetter"/>
      <w:lvlText w:val="%8."/>
      <w:lvlJc w:val="left"/>
      <w:pPr>
        <w:ind w:left="5865" w:hanging="360"/>
      </w:pPr>
    </w:lvl>
    <w:lvl w:ilvl="8" w:tplc="040C001B" w:tentative="1">
      <w:start w:val="1"/>
      <w:numFmt w:val="lowerRoman"/>
      <w:lvlText w:val="%9."/>
      <w:lvlJc w:val="right"/>
      <w:pPr>
        <w:ind w:left="6585" w:hanging="180"/>
      </w:pPr>
    </w:lvl>
  </w:abstractNum>
  <w:abstractNum w:abstractNumId="16" w15:restartNumberingAfterBreak="0">
    <w:nsid w:val="3BBC6D94"/>
    <w:multiLevelType w:val="hybridMultilevel"/>
    <w:tmpl w:val="11122A9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7" w15:restartNumberingAfterBreak="0">
    <w:nsid w:val="3F94479A"/>
    <w:multiLevelType w:val="hybridMultilevel"/>
    <w:tmpl w:val="30B871DE"/>
    <w:lvl w:ilvl="0" w:tplc="8AFE976E">
      <w:start w:val="1"/>
      <w:numFmt w:val="bullet"/>
      <w:lvlText w:val="-"/>
      <w:lvlJc w:val="left"/>
      <w:pPr>
        <w:ind w:left="360" w:hanging="360"/>
      </w:pPr>
      <w:rPr>
        <w:rFonts w:ascii="Arial" w:hAnsi="Arial" w:hint="default"/>
        <w:b w:val="0"/>
        <w:i w:val="0"/>
        <w:caps w:val="0"/>
        <w:strike w:val="0"/>
        <w:dstrike w:val="0"/>
        <w:vanish w:val="0"/>
        <w:color w:val="000000"/>
        <w:sz w:val="20"/>
        <w:szCs w:val="20"/>
        <w:u w:color="FF99CC"/>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3F9E4807"/>
    <w:multiLevelType w:val="multilevel"/>
    <w:tmpl w:val="95988A86"/>
    <w:styleLink w:val="ModleTitre"/>
    <w:lvl w:ilvl="0">
      <w:start w:val="1"/>
      <w:numFmt w:val="decimal"/>
      <w:pStyle w:val="Titre1"/>
      <w:lvlText w:val="%1."/>
      <w:lvlJc w:val="left"/>
      <w:pPr>
        <w:ind w:left="360" w:hanging="360"/>
      </w:pPr>
      <w:rPr>
        <w:rFonts w:hint="default"/>
        <w:b/>
        <w:color w:val="00A6A3"/>
      </w:rPr>
    </w:lvl>
    <w:lvl w:ilvl="1">
      <w:start w:val="1"/>
      <w:numFmt w:val="decimal"/>
      <w:pStyle w:val="Titre2"/>
      <w:lvlText w:val="%1.%2."/>
      <w:lvlJc w:val="left"/>
      <w:pPr>
        <w:ind w:left="3977" w:hanging="432"/>
      </w:pPr>
      <w:rPr>
        <w:rFonts w:hint="default"/>
        <w:b/>
        <w:color w:val="00A6A3"/>
      </w:rPr>
    </w:lvl>
    <w:lvl w:ilvl="2">
      <w:start w:val="1"/>
      <w:numFmt w:val="decimal"/>
      <w:pStyle w:val="Titre3"/>
      <w:lvlText w:val="%1.%2.%3."/>
      <w:lvlJc w:val="left"/>
      <w:pPr>
        <w:ind w:left="1224" w:hanging="504"/>
      </w:pPr>
      <w:rPr>
        <w:rFonts w:hint="default"/>
        <w:b/>
        <w:color w:val="00A6A3"/>
      </w:rPr>
    </w:lvl>
    <w:lvl w:ilvl="3">
      <w:start w:val="1"/>
      <w:numFmt w:val="decimal"/>
      <w:pStyle w:val="Titre4"/>
      <w:lvlText w:val="%1.%2.%3.%4."/>
      <w:lvlJc w:val="left"/>
      <w:pPr>
        <w:ind w:left="1728" w:hanging="648"/>
      </w:pPr>
      <w:rPr>
        <w:rFonts w:hint="default"/>
        <w:b/>
        <w:color w:val="00A6A3"/>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43C00C1"/>
    <w:multiLevelType w:val="hybridMultilevel"/>
    <w:tmpl w:val="2DFC98C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BBD5193"/>
    <w:multiLevelType w:val="hybridMultilevel"/>
    <w:tmpl w:val="64742B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F1515F3"/>
    <w:multiLevelType w:val="hybridMultilevel"/>
    <w:tmpl w:val="F4C016B6"/>
    <w:lvl w:ilvl="0" w:tplc="C986CF40">
      <w:numFmt w:val="bullet"/>
      <w:lvlText w:val="-"/>
      <w:lvlJc w:val="left"/>
      <w:pPr>
        <w:ind w:left="1080" w:hanging="360"/>
      </w:pPr>
      <w:rPr>
        <w:rFonts w:ascii="Calibri" w:eastAsia="Times New Roman" w:hAnsi="Calibri" w:hint="default"/>
        <w:color w:val="ED7D31" w:themeColor="accent2"/>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53257426"/>
    <w:multiLevelType w:val="hybridMultilevel"/>
    <w:tmpl w:val="F156240E"/>
    <w:lvl w:ilvl="0" w:tplc="730C0434">
      <w:numFmt w:val="bullet"/>
      <w:lvlText w:val="-"/>
      <w:lvlJc w:val="left"/>
      <w:pPr>
        <w:ind w:left="720" w:hanging="360"/>
      </w:pPr>
      <w:rPr>
        <w:rFonts w:ascii="Calibri" w:eastAsia="Times New Roman" w:hAnsi="Calibri"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64D126D"/>
    <w:multiLevelType w:val="hybridMultilevel"/>
    <w:tmpl w:val="3A8A11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01D120C"/>
    <w:multiLevelType w:val="hybridMultilevel"/>
    <w:tmpl w:val="157EE79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1C03E83"/>
    <w:multiLevelType w:val="hybridMultilevel"/>
    <w:tmpl w:val="BA864A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1F377F1"/>
    <w:multiLevelType w:val="hybridMultilevel"/>
    <w:tmpl w:val="EA24077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2372985"/>
    <w:multiLevelType w:val="hybridMultilevel"/>
    <w:tmpl w:val="40ECECCA"/>
    <w:lvl w:ilvl="0" w:tplc="040C001B">
      <w:start w:val="1"/>
      <w:numFmt w:val="lowerRoman"/>
      <w:lvlText w:val="%1."/>
      <w:lvlJc w:val="right"/>
      <w:pPr>
        <w:ind w:left="1287" w:hanging="360"/>
      </w:pPr>
    </w:lvl>
    <w:lvl w:ilvl="1" w:tplc="040C0019" w:tentative="1">
      <w:start w:val="1"/>
      <w:numFmt w:val="lowerLetter"/>
      <w:lvlText w:val="%2."/>
      <w:lvlJc w:val="left"/>
      <w:pPr>
        <w:ind w:left="2007" w:hanging="360"/>
      </w:pPr>
    </w:lvl>
    <w:lvl w:ilvl="2" w:tplc="040C001B">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8" w15:restartNumberingAfterBreak="0">
    <w:nsid w:val="64C357D7"/>
    <w:multiLevelType w:val="hybridMultilevel"/>
    <w:tmpl w:val="60CCFB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BBB3BB3"/>
    <w:multiLevelType w:val="hybridMultilevel"/>
    <w:tmpl w:val="06E4BCB0"/>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0" w15:restartNumberingAfterBreak="0">
    <w:nsid w:val="6EBE3448"/>
    <w:multiLevelType w:val="hybridMultilevel"/>
    <w:tmpl w:val="54EE9FD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236553A"/>
    <w:multiLevelType w:val="hybridMultilevel"/>
    <w:tmpl w:val="C356550E"/>
    <w:lvl w:ilvl="0" w:tplc="8498443E">
      <w:numFmt w:val="bullet"/>
      <w:lvlText w:val="-"/>
      <w:lvlJc w:val="left"/>
      <w:pPr>
        <w:ind w:left="1080" w:hanging="360"/>
      </w:pPr>
      <w:rPr>
        <w:rFonts w:ascii="Calibri" w:eastAsia="Times New Roman" w:hAnsi="Calibri"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15:restartNumberingAfterBreak="0">
    <w:nsid w:val="72EB64EC"/>
    <w:multiLevelType w:val="hybridMultilevel"/>
    <w:tmpl w:val="F4562C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3211530"/>
    <w:multiLevelType w:val="hybridMultilevel"/>
    <w:tmpl w:val="1368F1B6"/>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5436DDA"/>
    <w:multiLevelType w:val="hybridMultilevel"/>
    <w:tmpl w:val="3536B724"/>
    <w:lvl w:ilvl="0" w:tplc="1FCC37B2">
      <w:start w:val="4"/>
      <w:numFmt w:val="bullet"/>
      <w:lvlText w:val="-"/>
      <w:lvlJc w:val="left"/>
      <w:pPr>
        <w:ind w:left="1420" w:hanging="360"/>
      </w:pPr>
      <w:rPr>
        <w:rFonts w:ascii="Times New Roman" w:eastAsia="Times New Roman" w:hAnsi="Times New Roman" w:cs="Times New Roman" w:hint="default"/>
      </w:rPr>
    </w:lvl>
    <w:lvl w:ilvl="1" w:tplc="040C0003" w:tentative="1">
      <w:start w:val="1"/>
      <w:numFmt w:val="bullet"/>
      <w:lvlText w:val="o"/>
      <w:lvlJc w:val="left"/>
      <w:pPr>
        <w:ind w:left="2140" w:hanging="360"/>
      </w:pPr>
      <w:rPr>
        <w:rFonts w:ascii="Courier New" w:hAnsi="Courier New" w:cs="Courier New" w:hint="default"/>
      </w:rPr>
    </w:lvl>
    <w:lvl w:ilvl="2" w:tplc="040C0005" w:tentative="1">
      <w:start w:val="1"/>
      <w:numFmt w:val="bullet"/>
      <w:lvlText w:val=""/>
      <w:lvlJc w:val="left"/>
      <w:pPr>
        <w:ind w:left="2860" w:hanging="360"/>
      </w:pPr>
      <w:rPr>
        <w:rFonts w:ascii="Wingdings" w:hAnsi="Wingdings" w:hint="default"/>
      </w:rPr>
    </w:lvl>
    <w:lvl w:ilvl="3" w:tplc="040C0001" w:tentative="1">
      <w:start w:val="1"/>
      <w:numFmt w:val="bullet"/>
      <w:lvlText w:val=""/>
      <w:lvlJc w:val="left"/>
      <w:pPr>
        <w:ind w:left="3580" w:hanging="360"/>
      </w:pPr>
      <w:rPr>
        <w:rFonts w:ascii="Symbol" w:hAnsi="Symbol" w:hint="default"/>
      </w:rPr>
    </w:lvl>
    <w:lvl w:ilvl="4" w:tplc="040C0003" w:tentative="1">
      <w:start w:val="1"/>
      <w:numFmt w:val="bullet"/>
      <w:lvlText w:val="o"/>
      <w:lvlJc w:val="left"/>
      <w:pPr>
        <w:ind w:left="4300" w:hanging="360"/>
      </w:pPr>
      <w:rPr>
        <w:rFonts w:ascii="Courier New" w:hAnsi="Courier New" w:cs="Courier New" w:hint="default"/>
      </w:rPr>
    </w:lvl>
    <w:lvl w:ilvl="5" w:tplc="040C0005" w:tentative="1">
      <w:start w:val="1"/>
      <w:numFmt w:val="bullet"/>
      <w:lvlText w:val=""/>
      <w:lvlJc w:val="left"/>
      <w:pPr>
        <w:ind w:left="5020" w:hanging="360"/>
      </w:pPr>
      <w:rPr>
        <w:rFonts w:ascii="Wingdings" w:hAnsi="Wingdings" w:hint="default"/>
      </w:rPr>
    </w:lvl>
    <w:lvl w:ilvl="6" w:tplc="040C0001" w:tentative="1">
      <w:start w:val="1"/>
      <w:numFmt w:val="bullet"/>
      <w:lvlText w:val=""/>
      <w:lvlJc w:val="left"/>
      <w:pPr>
        <w:ind w:left="5740" w:hanging="360"/>
      </w:pPr>
      <w:rPr>
        <w:rFonts w:ascii="Symbol" w:hAnsi="Symbol" w:hint="default"/>
      </w:rPr>
    </w:lvl>
    <w:lvl w:ilvl="7" w:tplc="040C0003" w:tentative="1">
      <w:start w:val="1"/>
      <w:numFmt w:val="bullet"/>
      <w:lvlText w:val="o"/>
      <w:lvlJc w:val="left"/>
      <w:pPr>
        <w:ind w:left="6460" w:hanging="360"/>
      </w:pPr>
      <w:rPr>
        <w:rFonts w:ascii="Courier New" w:hAnsi="Courier New" w:cs="Courier New" w:hint="default"/>
      </w:rPr>
    </w:lvl>
    <w:lvl w:ilvl="8" w:tplc="040C0005" w:tentative="1">
      <w:start w:val="1"/>
      <w:numFmt w:val="bullet"/>
      <w:lvlText w:val=""/>
      <w:lvlJc w:val="left"/>
      <w:pPr>
        <w:ind w:left="7180" w:hanging="360"/>
      </w:pPr>
      <w:rPr>
        <w:rFonts w:ascii="Wingdings" w:hAnsi="Wingdings" w:hint="default"/>
      </w:rPr>
    </w:lvl>
  </w:abstractNum>
  <w:abstractNum w:abstractNumId="35" w15:restartNumberingAfterBreak="0">
    <w:nsid w:val="78A3529E"/>
    <w:multiLevelType w:val="hybridMultilevel"/>
    <w:tmpl w:val="84ECCAD6"/>
    <w:lvl w:ilvl="0" w:tplc="0000000B">
      <w:numFmt w:val="bullet"/>
      <w:lvlText w:val="-"/>
      <w:lvlJc w:val="left"/>
      <w:pPr>
        <w:ind w:left="720" w:hanging="360"/>
      </w:pPr>
      <w:rPr>
        <w:rFonts w:ascii="Times New Roman" w:hAnsi="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A1C52E8"/>
    <w:multiLevelType w:val="hybridMultilevel"/>
    <w:tmpl w:val="30442458"/>
    <w:lvl w:ilvl="0" w:tplc="F8509A70">
      <w:numFmt w:val="bullet"/>
      <w:lvlText w:val=""/>
      <w:lvlJc w:val="left"/>
      <w:pPr>
        <w:ind w:left="1065" w:hanging="360"/>
      </w:pPr>
      <w:rPr>
        <w:rFonts w:ascii="Wingdings" w:eastAsiaTheme="minorHAnsi" w:hAnsi="Wingdings"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7" w15:restartNumberingAfterBreak="0">
    <w:nsid w:val="7BDC689C"/>
    <w:multiLevelType w:val="hybridMultilevel"/>
    <w:tmpl w:val="CAB623B0"/>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C406DBB"/>
    <w:multiLevelType w:val="hybridMultilevel"/>
    <w:tmpl w:val="FD1CB0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7"/>
  </w:num>
  <w:num w:numId="4">
    <w:abstractNumId w:val="7"/>
  </w:num>
  <w:num w:numId="5">
    <w:abstractNumId w:val="34"/>
  </w:num>
  <w:num w:numId="6">
    <w:abstractNumId w:val="16"/>
  </w:num>
  <w:num w:numId="7">
    <w:abstractNumId w:val="18"/>
  </w:num>
  <w:num w:numId="8">
    <w:abstractNumId w:val="20"/>
  </w:num>
  <w:num w:numId="9">
    <w:abstractNumId w:val="12"/>
  </w:num>
  <w:num w:numId="10">
    <w:abstractNumId w:val="38"/>
  </w:num>
  <w:num w:numId="11">
    <w:abstractNumId w:val="32"/>
  </w:num>
  <w:num w:numId="12">
    <w:abstractNumId w:val="25"/>
  </w:num>
  <w:num w:numId="13">
    <w:abstractNumId w:val="19"/>
  </w:num>
  <w:num w:numId="14">
    <w:abstractNumId w:val="23"/>
  </w:num>
  <w:num w:numId="15">
    <w:abstractNumId w:val="10"/>
  </w:num>
  <w:num w:numId="16">
    <w:abstractNumId w:val="35"/>
  </w:num>
  <w:num w:numId="17">
    <w:abstractNumId w:val="24"/>
  </w:num>
  <w:num w:numId="18">
    <w:abstractNumId w:val="31"/>
  </w:num>
  <w:num w:numId="19">
    <w:abstractNumId w:val="11"/>
  </w:num>
  <w:num w:numId="20">
    <w:abstractNumId w:val="9"/>
  </w:num>
  <w:num w:numId="21">
    <w:abstractNumId w:val="30"/>
  </w:num>
  <w:num w:numId="22">
    <w:abstractNumId w:val="26"/>
  </w:num>
  <w:num w:numId="23">
    <w:abstractNumId w:val="17"/>
  </w:num>
  <w:num w:numId="24">
    <w:abstractNumId w:val="6"/>
  </w:num>
  <w:num w:numId="25">
    <w:abstractNumId w:val="37"/>
  </w:num>
  <w:num w:numId="26">
    <w:abstractNumId w:val="4"/>
  </w:num>
  <w:num w:numId="27">
    <w:abstractNumId w:val="14"/>
  </w:num>
  <w:num w:numId="28">
    <w:abstractNumId w:val="15"/>
  </w:num>
  <w:num w:numId="29">
    <w:abstractNumId w:val="13"/>
  </w:num>
  <w:num w:numId="30">
    <w:abstractNumId w:val="33"/>
  </w:num>
  <w:num w:numId="31">
    <w:abstractNumId w:val="2"/>
  </w:num>
  <w:num w:numId="32">
    <w:abstractNumId w:val="5"/>
  </w:num>
  <w:num w:numId="33">
    <w:abstractNumId w:val="28"/>
  </w:num>
  <w:num w:numId="34">
    <w:abstractNumId w:val="29"/>
  </w:num>
  <w:num w:numId="35">
    <w:abstractNumId w:val="22"/>
  </w:num>
  <w:num w:numId="36">
    <w:abstractNumId w:val="21"/>
  </w:num>
  <w:num w:numId="37">
    <w:abstractNumId w:val="8"/>
  </w:num>
  <w:num w:numId="38">
    <w:abstractNumId w:val="36"/>
  </w:num>
  <w:num w:numId="39">
    <w:abstractNumId w:val="18"/>
  </w:num>
  <w:num w:numId="40">
    <w:abstractNumId w:val="18"/>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andra Fourrier">
    <w15:presenceInfo w15:providerId="AD" w15:userId="S-1-5-21-3569255166-3711921035-3486062074-282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079"/>
    <w:rsid w:val="000116AE"/>
    <w:rsid w:val="00015DC4"/>
    <w:rsid w:val="00020EDB"/>
    <w:rsid w:val="00024827"/>
    <w:rsid w:val="00026FAD"/>
    <w:rsid w:val="00034C98"/>
    <w:rsid w:val="00042F25"/>
    <w:rsid w:val="000469BE"/>
    <w:rsid w:val="00050093"/>
    <w:rsid w:val="00052892"/>
    <w:rsid w:val="0005348F"/>
    <w:rsid w:val="00057143"/>
    <w:rsid w:val="0006116E"/>
    <w:rsid w:val="000659E1"/>
    <w:rsid w:val="000828E6"/>
    <w:rsid w:val="00091970"/>
    <w:rsid w:val="000935CB"/>
    <w:rsid w:val="000A1597"/>
    <w:rsid w:val="000B0516"/>
    <w:rsid w:val="000C5AE0"/>
    <w:rsid w:val="000E2FFA"/>
    <w:rsid w:val="000E66B6"/>
    <w:rsid w:val="000F12DE"/>
    <w:rsid w:val="001022C8"/>
    <w:rsid w:val="00104895"/>
    <w:rsid w:val="001051E5"/>
    <w:rsid w:val="0011308A"/>
    <w:rsid w:val="00122AC5"/>
    <w:rsid w:val="001236DF"/>
    <w:rsid w:val="00135DAF"/>
    <w:rsid w:val="00140DA5"/>
    <w:rsid w:val="00142428"/>
    <w:rsid w:val="00143C43"/>
    <w:rsid w:val="001526A0"/>
    <w:rsid w:val="00154CDF"/>
    <w:rsid w:val="0016538A"/>
    <w:rsid w:val="00165E56"/>
    <w:rsid w:val="00176F97"/>
    <w:rsid w:val="0018402D"/>
    <w:rsid w:val="00187785"/>
    <w:rsid w:val="001906C8"/>
    <w:rsid w:val="0019138D"/>
    <w:rsid w:val="001A06B3"/>
    <w:rsid w:val="001A0B74"/>
    <w:rsid w:val="001A5755"/>
    <w:rsid w:val="001B1259"/>
    <w:rsid w:val="001B524F"/>
    <w:rsid w:val="001B53B6"/>
    <w:rsid w:val="001B5F19"/>
    <w:rsid w:val="001D2F21"/>
    <w:rsid w:val="001D33E8"/>
    <w:rsid w:val="001D586F"/>
    <w:rsid w:val="001D75F7"/>
    <w:rsid w:val="001D7FC6"/>
    <w:rsid w:val="0020010B"/>
    <w:rsid w:val="00206C0A"/>
    <w:rsid w:val="00210460"/>
    <w:rsid w:val="00211EA2"/>
    <w:rsid w:val="002139C4"/>
    <w:rsid w:val="00214529"/>
    <w:rsid w:val="0021535F"/>
    <w:rsid w:val="00226645"/>
    <w:rsid w:val="0023429E"/>
    <w:rsid w:val="00235457"/>
    <w:rsid w:val="0024362B"/>
    <w:rsid w:val="0024368B"/>
    <w:rsid w:val="00245D45"/>
    <w:rsid w:val="00251901"/>
    <w:rsid w:val="002537DD"/>
    <w:rsid w:val="00261C23"/>
    <w:rsid w:val="0026649D"/>
    <w:rsid w:val="0027253D"/>
    <w:rsid w:val="00274551"/>
    <w:rsid w:val="00281895"/>
    <w:rsid w:val="00284094"/>
    <w:rsid w:val="002853A9"/>
    <w:rsid w:val="00287B2A"/>
    <w:rsid w:val="0029409E"/>
    <w:rsid w:val="002A200A"/>
    <w:rsid w:val="002A6929"/>
    <w:rsid w:val="002B3903"/>
    <w:rsid w:val="002B6255"/>
    <w:rsid w:val="002D09F6"/>
    <w:rsid w:val="002D0BCD"/>
    <w:rsid w:val="002D4086"/>
    <w:rsid w:val="002D6649"/>
    <w:rsid w:val="002E0591"/>
    <w:rsid w:val="002E7142"/>
    <w:rsid w:val="002F40CC"/>
    <w:rsid w:val="002F49B6"/>
    <w:rsid w:val="002F575A"/>
    <w:rsid w:val="002F5D92"/>
    <w:rsid w:val="002F6125"/>
    <w:rsid w:val="002F779F"/>
    <w:rsid w:val="003153CF"/>
    <w:rsid w:val="0031733B"/>
    <w:rsid w:val="00317A60"/>
    <w:rsid w:val="00317B74"/>
    <w:rsid w:val="003216C8"/>
    <w:rsid w:val="0033097B"/>
    <w:rsid w:val="0033305B"/>
    <w:rsid w:val="00336EBD"/>
    <w:rsid w:val="00346228"/>
    <w:rsid w:val="00355748"/>
    <w:rsid w:val="00361ACE"/>
    <w:rsid w:val="00362605"/>
    <w:rsid w:val="00363311"/>
    <w:rsid w:val="00366028"/>
    <w:rsid w:val="00366D27"/>
    <w:rsid w:val="0037663A"/>
    <w:rsid w:val="003848B1"/>
    <w:rsid w:val="00384B49"/>
    <w:rsid w:val="0038729F"/>
    <w:rsid w:val="003901FD"/>
    <w:rsid w:val="0039385D"/>
    <w:rsid w:val="00393C8F"/>
    <w:rsid w:val="003A0C30"/>
    <w:rsid w:val="003A1C63"/>
    <w:rsid w:val="003A2A52"/>
    <w:rsid w:val="003D396D"/>
    <w:rsid w:val="003D676B"/>
    <w:rsid w:val="003E35B8"/>
    <w:rsid w:val="003F19CE"/>
    <w:rsid w:val="003F5C56"/>
    <w:rsid w:val="00400369"/>
    <w:rsid w:val="0041739A"/>
    <w:rsid w:val="004208F5"/>
    <w:rsid w:val="00423FB9"/>
    <w:rsid w:val="00431A2E"/>
    <w:rsid w:val="00434770"/>
    <w:rsid w:val="00446434"/>
    <w:rsid w:val="004520E8"/>
    <w:rsid w:val="004555C8"/>
    <w:rsid w:val="00464847"/>
    <w:rsid w:val="004702C6"/>
    <w:rsid w:val="00470F03"/>
    <w:rsid w:val="0048047E"/>
    <w:rsid w:val="00482E94"/>
    <w:rsid w:val="00483DBF"/>
    <w:rsid w:val="00484C12"/>
    <w:rsid w:val="00485961"/>
    <w:rsid w:val="00487B7A"/>
    <w:rsid w:val="004A1E5C"/>
    <w:rsid w:val="004A5C37"/>
    <w:rsid w:val="004B32A0"/>
    <w:rsid w:val="004B385A"/>
    <w:rsid w:val="004C6DE3"/>
    <w:rsid w:val="004C7E22"/>
    <w:rsid w:val="004D1D9F"/>
    <w:rsid w:val="004E2E96"/>
    <w:rsid w:val="004E396F"/>
    <w:rsid w:val="004E4039"/>
    <w:rsid w:val="004E6E31"/>
    <w:rsid w:val="004E768C"/>
    <w:rsid w:val="004F2EC8"/>
    <w:rsid w:val="0050331B"/>
    <w:rsid w:val="00505F3E"/>
    <w:rsid w:val="00507A43"/>
    <w:rsid w:val="005241F4"/>
    <w:rsid w:val="005270D9"/>
    <w:rsid w:val="005333F6"/>
    <w:rsid w:val="0053501B"/>
    <w:rsid w:val="00546D90"/>
    <w:rsid w:val="005515A4"/>
    <w:rsid w:val="00570541"/>
    <w:rsid w:val="00570921"/>
    <w:rsid w:val="00574BA1"/>
    <w:rsid w:val="00580F44"/>
    <w:rsid w:val="005949A8"/>
    <w:rsid w:val="005A4CC2"/>
    <w:rsid w:val="005A7BC3"/>
    <w:rsid w:val="005B563A"/>
    <w:rsid w:val="005C06E0"/>
    <w:rsid w:val="005D2039"/>
    <w:rsid w:val="005E526F"/>
    <w:rsid w:val="005F7B84"/>
    <w:rsid w:val="00602B54"/>
    <w:rsid w:val="00607180"/>
    <w:rsid w:val="00607A27"/>
    <w:rsid w:val="00612691"/>
    <w:rsid w:val="006126B5"/>
    <w:rsid w:val="00612E1A"/>
    <w:rsid w:val="0061342D"/>
    <w:rsid w:val="00615C1B"/>
    <w:rsid w:val="00615F10"/>
    <w:rsid w:val="00617041"/>
    <w:rsid w:val="00617564"/>
    <w:rsid w:val="00622D8D"/>
    <w:rsid w:val="006376AA"/>
    <w:rsid w:val="0064371D"/>
    <w:rsid w:val="00643AC8"/>
    <w:rsid w:val="00646697"/>
    <w:rsid w:val="0066667F"/>
    <w:rsid w:val="006754C4"/>
    <w:rsid w:val="00681D26"/>
    <w:rsid w:val="006854B9"/>
    <w:rsid w:val="006C3ABF"/>
    <w:rsid w:val="006D34D7"/>
    <w:rsid w:val="006E19BD"/>
    <w:rsid w:val="006E5024"/>
    <w:rsid w:val="006F3FB2"/>
    <w:rsid w:val="006F4477"/>
    <w:rsid w:val="00704289"/>
    <w:rsid w:val="007043FC"/>
    <w:rsid w:val="00704B6C"/>
    <w:rsid w:val="0071381B"/>
    <w:rsid w:val="00714721"/>
    <w:rsid w:val="0071629F"/>
    <w:rsid w:val="00717401"/>
    <w:rsid w:val="00722283"/>
    <w:rsid w:val="00722D6E"/>
    <w:rsid w:val="00724B04"/>
    <w:rsid w:val="00725BF6"/>
    <w:rsid w:val="00726BA4"/>
    <w:rsid w:val="00732675"/>
    <w:rsid w:val="007449C8"/>
    <w:rsid w:val="007549C6"/>
    <w:rsid w:val="007563EF"/>
    <w:rsid w:val="00756D6B"/>
    <w:rsid w:val="00767C6A"/>
    <w:rsid w:val="00767F3F"/>
    <w:rsid w:val="0077712A"/>
    <w:rsid w:val="007A0A67"/>
    <w:rsid w:val="007A1576"/>
    <w:rsid w:val="007B0CFB"/>
    <w:rsid w:val="007B1A43"/>
    <w:rsid w:val="007C1089"/>
    <w:rsid w:val="007C3C98"/>
    <w:rsid w:val="007D0B2A"/>
    <w:rsid w:val="007D6E75"/>
    <w:rsid w:val="007D70CF"/>
    <w:rsid w:val="007E4B79"/>
    <w:rsid w:val="007E736D"/>
    <w:rsid w:val="007F03F6"/>
    <w:rsid w:val="007F1745"/>
    <w:rsid w:val="008141F7"/>
    <w:rsid w:val="00814499"/>
    <w:rsid w:val="00817995"/>
    <w:rsid w:val="00826483"/>
    <w:rsid w:val="008313D7"/>
    <w:rsid w:val="008336AF"/>
    <w:rsid w:val="0083382B"/>
    <w:rsid w:val="008501BA"/>
    <w:rsid w:val="008503F2"/>
    <w:rsid w:val="00850EF6"/>
    <w:rsid w:val="0085632C"/>
    <w:rsid w:val="00864652"/>
    <w:rsid w:val="00865DD4"/>
    <w:rsid w:val="008744DB"/>
    <w:rsid w:val="00881E87"/>
    <w:rsid w:val="008827AF"/>
    <w:rsid w:val="00882AC9"/>
    <w:rsid w:val="00883A5F"/>
    <w:rsid w:val="00884254"/>
    <w:rsid w:val="00890C27"/>
    <w:rsid w:val="00895FC7"/>
    <w:rsid w:val="008A162C"/>
    <w:rsid w:val="008A4856"/>
    <w:rsid w:val="008A65E4"/>
    <w:rsid w:val="008A708B"/>
    <w:rsid w:val="008B42AD"/>
    <w:rsid w:val="008B57F0"/>
    <w:rsid w:val="008B731E"/>
    <w:rsid w:val="008C00F1"/>
    <w:rsid w:val="008C07D7"/>
    <w:rsid w:val="008C1D92"/>
    <w:rsid w:val="008C5FA8"/>
    <w:rsid w:val="008C6480"/>
    <w:rsid w:val="008D0A6E"/>
    <w:rsid w:val="008D1B34"/>
    <w:rsid w:val="008F3825"/>
    <w:rsid w:val="00915273"/>
    <w:rsid w:val="00915C73"/>
    <w:rsid w:val="00916829"/>
    <w:rsid w:val="009170FB"/>
    <w:rsid w:val="00923DF3"/>
    <w:rsid w:val="00925C98"/>
    <w:rsid w:val="009274C4"/>
    <w:rsid w:val="00930EDD"/>
    <w:rsid w:val="009422C3"/>
    <w:rsid w:val="0094599F"/>
    <w:rsid w:val="009526C9"/>
    <w:rsid w:val="00960E9A"/>
    <w:rsid w:val="00974559"/>
    <w:rsid w:val="009840FC"/>
    <w:rsid w:val="0099386A"/>
    <w:rsid w:val="00994FC8"/>
    <w:rsid w:val="00996331"/>
    <w:rsid w:val="009966DE"/>
    <w:rsid w:val="009A20DD"/>
    <w:rsid w:val="009A4336"/>
    <w:rsid w:val="009B07BB"/>
    <w:rsid w:val="009B1727"/>
    <w:rsid w:val="009B364F"/>
    <w:rsid w:val="009B4260"/>
    <w:rsid w:val="009C66F4"/>
    <w:rsid w:val="009C6BC4"/>
    <w:rsid w:val="009D30A0"/>
    <w:rsid w:val="009D5996"/>
    <w:rsid w:val="009D6A42"/>
    <w:rsid w:val="009E0729"/>
    <w:rsid w:val="009E2D7C"/>
    <w:rsid w:val="009F202E"/>
    <w:rsid w:val="009F7D76"/>
    <w:rsid w:val="00A045B7"/>
    <w:rsid w:val="00A101B1"/>
    <w:rsid w:val="00A13DE1"/>
    <w:rsid w:val="00A2618E"/>
    <w:rsid w:val="00A279A6"/>
    <w:rsid w:val="00A45533"/>
    <w:rsid w:val="00A61C0B"/>
    <w:rsid w:val="00A67DE9"/>
    <w:rsid w:val="00A737D3"/>
    <w:rsid w:val="00A73E48"/>
    <w:rsid w:val="00A74FF6"/>
    <w:rsid w:val="00A76475"/>
    <w:rsid w:val="00AA6300"/>
    <w:rsid w:val="00AC423B"/>
    <w:rsid w:val="00AC7856"/>
    <w:rsid w:val="00AD155A"/>
    <w:rsid w:val="00AE48D7"/>
    <w:rsid w:val="00AE6295"/>
    <w:rsid w:val="00AF0C1E"/>
    <w:rsid w:val="00AF23B8"/>
    <w:rsid w:val="00AF6068"/>
    <w:rsid w:val="00B026B6"/>
    <w:rsid w:val="00B22D14"/>
    <w:rsid w:val="00B232C8"/>
    <w:rsid w:val="00B25559"/>
    <w:rsid w:val="00B2650E"/>
    <w:rsid w:val="00B344D9"/>
    <w:rsid w:val="00B433E0"/>
    <w:rsid w:val="00B466B2"/>
    <w:rsid w:val="00B54F5B"/>
    <w:rsid w:val="00B55AEC"/>
    <w:rsid w:val="00B57BE0"/>
    <w:rsid w:val="00B607AB"/>
    <w:rsid w:val="00B64C7F"/>
    <w:rsid w:val="00B679C2"/>
    <w:rsid w:val="00B8722C"/>
    <w:rsid w:val="00B90F86"/>
    <w:rsid w:val="00B920A9"/>
    <w:rsid w:val="00B96544"/>
    <w:rsid w:val="00B97976"/>
    <w:rsid w:val="00BA02FE"/>
    <w:rsid w:val="00BA1D5C"/>
    <w:rsid w:val="00BB2063"/>
    <w:rsid w:val="00BC1CE8"/>
    <w:rsid w:val="00BC5274"/>
    <w:rsid w:val="00BC582E"/>
    <w:rsid w:val="00BC62B8"/>
    <w:rsid w:val="00BD53F8"/>
    <w:rsid w:val="00BD6079"/>
    <w:rsid w:val="00BE2292"/>
    <w:rsid w:val="00BF03C6"/>
    <w:rsid w:val="00BF3F28"/>
    <w:rsid w:val="00C03520"/>
    <w:rsid w:val="00C036A5"/>
    <w:rsid w:val="00C118E0"/>
    <w:rsid w:val="00C25C3F"/>
    <w:rsid w:val="00C271C1"/>
    <w:rsid w:val="00C34041"/>
    <w:rsid w:val="00C360A7"/>
    <w:rsid w:val="00C36277"/>
    <w:rsid w:val="00C40B53"/>
    <w:rsid w:val="00C42480"/>
    <w:rsid w:val="00C53F47"/>
    <w:rsid w:val="00C60639"/>
    <w:rsid w:val="00C73CDA"/>
    <w:rsid w:val="00C80F8B"/>
    <w:rsid w:val="00C81090"/>
    <w:rsid w:val="00C84419"/>
    <w:rsid w:val="00C85E7A"/>
    <w:rsid w:val="00C9066B"/>
    <w:rsid w:val="00C91770"/>
    <w:rsid w:val="00CA3063"/>
    <w:rsid w:val="00CA3CE7"/>
    <w:rsid w:val="00CA5B4C"/>
    <w:rsid w:val="00CB0811"/>
    <w:rsid w:val="00CB09CF"/>
    <w:rsid w:val="00CD0D76"/>
    <w:rsid w:val="00CD19E1"/>
    <w:rsid w:val="00CD23C8"/>
    <w:rsid w:val="00CD4A48"/>
    <w:rsid w:val="00CE1E5A"/>
    <w:rsid w:val="00CE3EA9"/>
    <w:rsid w:val="00CF1D2B"/>
    <w:rsid w:val="00CF4843"/>
    <w:rsid w:val="00CF652D"/>
    <w:rsid w:val="00CF6755"/>
    <w:rsid w:val="00CF6BDE"/>
    <w:rsid w:val="00D003C7"/>
    <w:rsid w:val="00D111FA"/>
    <w:rsid w:val="00D2011C"/>
    <w:rsid w:val="00D3023D"/>
    <w:rsid w:val="00D35055"/>
    <w:rsid w:val="00D4024D"/>
    <w:rsid w:val="00D41202"/>
    <w:rsid w:val="00D421A2"/>
    <w:rsid w:val="00D470FD"/>
    <w:rsid w:val="00D565A9"/>
    <w:rsid w:val="00D640F0"/>
    <w:rsid w:val="00D6513C"/>
    <w:rsid w:val="00D71409"/>
    <w:rsid w:val="00D72520"/>
    <w:rsid w:val="00D92308"/>
    <w:rsid w:val="00D94AF9"/>
    <w:rsid w:val="00DA36B3"/>
    <w:rsid w:val="00DA7684"/>
    <w:rsid w:val="00DB1C15"/>
    <w:rsid w:val="00DB48EB"/>
    <w:rsid w:val="00DC23FD"/>
    <w:rsid w:val="00DC3BA0"/>
    <w:rsid w:val="00DC753A"/>
    <w:rsid w:val="00DD2E15"/>
    <w:rsid w:val="00DD72E5"/>
    <w:rsid w:val="00DE7A12"/>
    <w:rsid w:val="00DF3C6D"/>
    <w:rsid w:val="00DF4945"/>
    <w:rsid w:val="00E04635"/>
    <w:rsid w:val="00E24258"/>
    <w:rsid w:val="00E32C1B"/>
    <w:rsid w:val="00E33B98"/>
    <w:rsid w:val="00E34611"/>
    <w:rsid w:val="00E45594"/>
    <w:rsid w:val="00E566CE"/>
    <w:rsid w:val="00E56DF2"/>
    <w:rsid w:val="00E62884"/>
    <w:rsid w:val="00E647BA"/>
    <w:rsid w:val="00E73E7C"/>
    <w:rsid w:val="00E74382"/>
    <w:rsid w:val="00E81B0A"/>
    <w:rsid w:val="00E92A72"/>
    <w:rsid w:val="00E9784F"/>
    <w:rsid w:val="00EA0AE6"/>
    <w:rsid w:val="00EA2951"/>
    <w:rsid w:val="00EB0916"/>
    <w:rsid w:val="00EB28CD"/>
    <w:rsid w:val="00EB6C17"/>
    <w:rsid w:val="00EB7174"/>
    <w:rsid w:val="00EC1FD5"/>
    <w:rsid w:val="00ED0755"/>
    <w:rsid w:val="00ED45F0"/>
    <w:rsid w:val="00ED7E57"/>
    <w:rsid w:val="00EE0BF3"/>
    <w:rsid w:val="00EE4F9B"/>
    <w:rsid w:val="00EE5745"/>
    <w:rsid w:val="00EE7BD0"/>
    <w:rsid w:val="00EF2D42"/>
    <w:rsid w:val="00F01E47"/>
    <w:rsid w:val="00F026E7"/>
    <w:rsid w:val="00F108AC"/>
    <w:rsid w:val="00F165D8"/>
    <w:rsid w:val="00F178CC"/>
    <w:rsid w:val="00F23ADA"/>
    <w:rsid w:val="00F26CD7"/>
    <w:rsid w:val="00F3151C"/>
    <w:rsid w:val="00F3218D"/>
    <w:rsid w:val="00F324FA"/>
    <w:rsid w:val="00F36523"/>
    <w:rsid w:val="00F40A0B"/>
    <w:rsid w:val="00F4243A"/>
    <w:rsid w:val="00F43252"/>
    <w:rsid w:val="00F433C3"/>
    <w:rsid w:val="00F44930"/>
    <w:rsid w:val="00F458E9"/>
    <w:rsid w:val="00F46795"/>
    <w:rsid w:val="00F576DD"/>
    <w:rsid w:val="00F64458"/>
    <w:rsid w:val="00F64D70"/>
    <w:rsid w:val="00F65245"/>
    <w:rsid w:val="00F72048"/>
    <w:rsid w:val="00F73581"/>
    <w:rsid w:val="00F751C9"/>
    <w:rsid w:val="00F86B51"/>
    <w:rsid w:val="00F92C5E"/>
    <w:rsid w:val="00F93A2E"/>
    <w:rsid w:val="00FA03F0"/>
    <w:rsid w:val="00FA278F"/>
    <w:rsid w:val="00FA29EA"/>
    <w:rsid w:val="00FA3918"/>
    <w:rsid w:val="00FA470C"/>
    <w:rsid w:val="00FA685F"/>
    <w:rsid w:val="00FB2D63"/>
    <w:rsid w:val="00FD2C3B"/>
    <w:rsid w:val="00FD3172"/>
    <w:rsid w:val="00FD6BF8"/>
    <w:rsid w:val="00FE260F"/>
    <w:rsid w:val="00FE7A7B"/>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3136B14"/>
  <w15:chartTrackingRefBased/>
  <w15:docId w15:val="{1AB80216-0CA5-41B6-B53B-1C2F7B365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uiPriority="10" w:qFormat="1"/>
    <w:lsdException w:name="Default Paragraph Font" w:uiPriority="1"/>
    <w:lsdException w:name="Subtitle" w:qFormat="1"/>
    <w:lsdException w:name="Hyperlink"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3DBF"/>
    <w:rPr>
      <w:sz w:val="24"/>
      <w:szCs w:val="24"/>
    </w:rPr>
  </w:style>
  <w:style w:type="paragraph" w:styleId="Titre1">
    <w:name w:val="heading 1"/>
    <w:basedOn w:val="Normal"/>
    <w:next w:val="Normal"/>
    <w:link w:val="Titre1Car"/>
    <w:uiPriority w:val="9"/>
    <w:qFormat/>
    <w:rsid w:val="004C7E22"/>
    <w:pPr>
      <w:keepNext/>
      <w:keepLines/>
      <w:numPr>
        <w:numId w:val="7"/>
      </w:numPr>
      <w:spacing w:before="240"/>
      <w:jc w:val="both"/>
      <w:outlineLvl w:val="0"/>
    </w:pPr>
    <w:rPr>
      <w:rFonts w:ascii="Raleway" w:eastAsiaTheme="majorEastAsia" w:hAnsi="Raleway" w:cstheme="majorBidi"/>
      <w:color w:val="00A3A6"/>
      <w:sz w:val="32"/>
      <w:szCs w:val="32"/>
      <w:lang w:eastAsia="en-US"/>
    </w:rPr>
  </w:style>
  <w:style w:type="paragraph" w:styleId="Titre2">
    <w:name w:val="heading 2"/>
    <w:basedOn w:val="Titre1"/>
    <w:next w:val="Normal"/>
    <w:link w:val="Titre2Car"/>
    <w:autoRedefine/>
    <w:uiPriority w:val="9"/>
    <w:unhideWhenUsed/>
    <w:qFormat/>
    <w:rsid w:val="00FA3918"/>
    <w:pPr>
      <w:numPr>
        <w:ilvl w:val="1"/>
      </w:numPr>
      <w:spacing w:before="40"/>
      <w:ind w:left="1134" w:hanging="283"/>
      <w:jc w:val="left"/>
      <w:outlineLvl w:val="1"/>
    </w:pPr>
    <w:rPr>
      <w:rFonts w:ascii="AvenirNext LT Pro LightCn" w:hAnsi="AvenirNext LT Pro LightCn" w:cs="Times New Roman"/>
      <w:sz w:val="24"/>
      <w:szCs w:val="24"/>
    </w:rPr>
  </w:style>
  <w:style w:type="paragraph" w:styleId="Titre3">
    <w:name w:val="heading 3"/>
    <w:basedOn w:val="Titre2"/>
    <w:next w:val="Normal"/>
    <w:link w:val="Titre3Car"/>
    <w:uiPriority w:val="9"/>
    <w:unhideWhenUsed/>
    <w:qFormat/>
    <w:rsid w:val="004C7E22"/>
    <w:pPr>
      <w:numPr>
        <w:ilvl w:val="2"/>
      </w:numPr>
      <w:outlineLvl w:val="2"/>
    </w:pPr>
    <w:rPr>
      <w:rFonts w:ascii="AvenirNext LT Pro Cn" w:hAnsi="AvenirNext LT Pro Cn"/>
    </w:rPr>
  </w:style>
  <w:style w:type="paragraph" w:styleId="Titre4">
    <w:name w:val="heading 4"/>
    <w:basedOn w:val="Normal"/>
    <w:next w:val="Normal"/>
    <w:link w:val="Titre4Car"/>
    <w:uiPriority w:val="9"/>
    <w:unhideWhenUsed/>
    <w:qFormat/>
    <w:rsid w:val="004C7E22"/>
    <w:pPr>
      <w:keepNext/>
      <w:keepLines/>
      <w:numPr>
        <w:ilvl w:val="3"/>
        <w:numId w:val="7"/>
      </w:numPr>
      <w:spacing w:before="40"/>
      <w:jc w:val="both"/>
      <w:outlineLvl w:val="3"/>
    </w:pPr>
    <w:rPr>
      <w:rFonts w:ascii="Raleway" w:eastAsiaTheme="majorEastAsia" w:hAnsi="Raleway" w:cstheme="majorBidi"/>
      <w:i/>
      <w:iCs/>
      <w:color w:val="00A6A3"/>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4C7E22"/>
    <w:pPr>
      <w:spacing w:before="120"/>
      <w:contextualSpacing/>
      <w:jc w:val="center"/>
    </w:pPr>
    <w:rPr>
      <w:rFonts w:ascii="Raleway" w:eastAsiaTheme="majorEastAsia" w:hAnsi="Raleway" w:cstheme="majorBidi"/>
      <w:b/>
      <w:spacing w:val="-10"/>
      <w:kern w:val="28"/>
      <w:sz w:val="56"/>
      <w:szCs w:val="56"/>
      <w:lang w:eastAsia="en-US"/>
    </w:rPr>
  </w:style>
  <w:style w:type="paragraph" w:styleId="Corpsdetexte2">
    <w:name w:val="Body Text 2"/>
    <w:basedOn w:val="Normal"/>
    <w:pPr>
      <w:spacing w:before="120" w:after="120"/>
      <w:jc w:val="center"/>
    </w:pPr>
    <w:rPr>
      <w:rFonts w:ascii="Arial" w:eastAsiaTheme="minorHAnsi" w:hAnsi="Arial" w:cstheme="minorBidi"/>
      <w:sz w:val="22"/>
      <w:szCs w:val="20"/>
      <w:lang w:eastAsia="en-US"/>
    </w:rPr>
  </w:style>
  <w:style w:type="paragraph" w:styleId="TM1">
    <w:name w:val="toc 1"/>
    <w:basedOn w:val="Normal"/>
    <w:next w:val="Normal"/>
    <w:autoRedefine/>
    <w:uiPriority w:val="39"/>
    <w:pPr>
      <w:spacing w:before="120" w:after="120"/>
      <w:jc w:val="both"/>
    </w:pPr>
    <w:rPr>
      <w:rFonts w:ascii="AvenirNext LT Pro Cn" w:eastAsiaTheme="minorHAnsi" w:hAnsi="AvenirNext LT Pro Cn" w:cstheme="minorBidi"/>
      <w:sz w:val="22"/>
      <w:szCs w:val="20"/>
      <w:lang w:eastAsia="en-US"/>
    </w:rPr>
  </w:style>
  <w:style w:type="paragraph" w:styleId="TM2">
    <w:name w:val="toc 2"/>
    <w:basedOn w:val="Normal"/>
    <w:next w:val="Normal"/>
    <w:autoRedefine/>
    <w:uiPriority w:val="39"/>
    <w:pPr>
      <w:spacing w:before="120" w:after="120"/>
      <w:ind w:left="240"/>
      <w:jc w:val="both"/>
    </w:pPr>
    <w:rPr>
      <w:rFonts w:ascii="AvenirNext LT Pro Cn" w:eastAsiaTheme="minorHAnsi" w:hAnsi="AvenirNext LT Pro Cn" w:cstheme="minorBidi"/>
      <w:sz w:val="22"/>
      <w:szCs w:val="20"/>
      <w:lang w:eastAsia="en-US"/>
    </w:rPr>
  </w:style>
  <w:style w:type="paragraph" w:styleId="TM3">
    <w:name w:val="toc 3"/>
    <w:basedOn w:val="Normal"/>
    <w:next w:val="Normal"/>
    <w:autoRedefine/>
    <w:uiPriority w:val="39"/>
    <w:pPr>
      <w:spacing w:before="120" w:after="120"/>
      <w:ind w:left="480"/>
      <w:jc w:val="both"/>
    </w:pPr>
    <w:rPr>
      <w:rFonts w:ascii="AvenirNext LT Pro Cn" w:eastAsiaTheme="minorHAnsi" w:hAnsi="AvenirNext LT Pro Cn" w:cstheme="minorBidi"/>
      <w:sz w:val="22"/>
      <w:szCs w:val="20"/>
      <w:lang w:eastAsia="en-US"/>
    </w:rPr>
  </w:style>
  <w:style w:type="paragraph" w:styleId="Corpsdetexte">
    <w:name w:val="Body Text"/>
    <w:basedOn w:val="Normal"/>
    <w:link w:val="CorpsdetexteCar"/>
    <w:pPr>
      <w:spacing w:before="120" w:after="120"/>
      <w:jc w:val="both"/>
    </w:pPr>
    <w:rPr>
      <w:rFonts w:ascii="Arial" w:eastAsiaTheme="minorHAnsi" w:hAnsi="Arial" w:cstheme="minorBidi"/>
      <w:sz w:val="22"/>
      <w:szCs w:val="20"/>
      <w:lang w:eastAsia="en-US"/>
    </w:rPr>
  </w:style>
  <w:style w:type="paragraph" w:styleId="Corpsdetexte3">
    <w:name w:val="Body Text 3"/>
    <w:basedOn w:val="Normal"/>
    <w:link w:val="Corpsdetexte3Car"/>
    <w:pPr>
      <w:spacing w:before="120" w:after="120"/>
      <w:jc w:val="both"/>
    </w:pPr>
    <w:rPr>
      <w:rFonts w:ascii="Arial" w:eastAsiaTheme="minorHAnsi" w:hAnsi="Arial" w:cstheme="minorBidi"/>
      <w:sz w:val="22"/>
      <w:szCs w:val="20"/>
      <w:lang w:eastAsia="en-US"/>
    </w:rPr>
  </w:style>
  <w:style w:type="paragraph" w:customStyle="1" w:styleId="Titre21">
    <w:name w:val="Titre 21"/>
    <w:basedOn w:val="Normal"/>
    <w:pPr>
      <w:keepNext/>
      <w:widowControl w:val="0"/>
      <w:suppressAutoHyphens/>
      <w:autoSpaceDE w:val="0"/>
      <w:spacing w:before="120" w:after="144"/>
      <w:jc w:val="center"/>
    </w:pPr>
    <w:rPr>
      <w:rFonts w:ascii="Times" w:eastAsiaTheme="minorHAnsi" w:hAnsi="Times" w:cstheme="minorBidi"/>
      <w:b/>
      <w:bCs/>
      <w:smallCaps/>
      <w:color w:val="000000"/>
      <w:sz w:val="40"/>
      <w:szCs w:val="40"/>
      <w:lang w:val="en-US" w:eastAsia="ar-SA"/>
    </w:rPr>
  </w:style>
  <w:style w:type="paragraph" w:customStyle="1" w:styleId="Paragraphe">
    <w:name w:val="Paragraphe"/>
    <w:basedOn w:val="Normal"/>
    <w:pPr>
      <w:widowControl w:val="0"/>
      <w:autoSpaceDE w:val="0"/>
      <w:autoSpaceDN w:val="0"/>
      <w:spacing w:before="120" w:after="144"/>
      <w:jc w:val="both"/>
    </w:pPr>
    <w:rPr>
      <w:rFonts w:ascii="Times" w:eastAsiaTheme="minorHAnsi" w:hAnsi="Times" w:cstheme="minorBidi"/>
      <w:noProof/>
      <w:color w:val="000000"/>
      <w:sz w:val="22"/>
      <w:szCs w:val="22"/>
      <w:lang w:val="en-US" w:eastAsia="en-US"/>
    </w:rPr>
  </w:style>
  <w:style w:type="character" w:styleId="Lienhypertexte">
    <w:name w:val="Hyperlink"/>
    <w:uiPriority w:val="99"/>
    <w:rPr>
      <w:color w:val="0000FF"/>
      <w:u w:val="single"/>
    </w:rPr>
  </w:style>
  <w:style w:type="paragraph" w:styleId="Pieddepage">
    <w:name w:val="footer"/>
    <w:basedOn w:val="Normal"/>
    <w:pPr>
      <w:tabs>
        <w:tab w:val="center" w:pos="4536"/>
        <w:tab w:val="right" w:pos="9072"/>
      </w:tabs>
      <w:spacing w:before="120" w:after="120"/>
      <w:jc w:val="both"/>
    </w:pPr>
    <w:rPr>
      <w:rFonts w:ascii="AvenirNext LT Pro Cn" w:eastAsiaTheme="minorHAnsi" w:hAnsi="AvenirNext LT Pro Cn" w:cstheme="minorBidi"/>
      <w:sz w:val="22"/>
      <w:szCs w:val="22"/>
      <w:lang w:eastAsia="en-US"/>
    </w:rPr>
  </w:style>
  <w:style w:type="character" w:styleId="Numrodepage">
    <w:name w:val="page number"/>
    <w:basedOn w:val="Policepardfaut"/>
  </w:style>
  <w:style w:type="character" w:styleId="Lienhypertextesuivivisit">
    <w:name w:val="FollowedHyperlink"/>
    <w:rPr>
      <w:color w:val="800080"/>
      <w:u w:val="single"/>
    </w:rPr>
  </w:style>
  <w:style w:type="paragraph" w:customStyle="1" w:styleId="RedTxt">
    <w:name w:val="RedTxt"/>
    <w:basedOn w:val="Normal"/>
    <w:pPr>
      <w:spacing w:before="120" w:after="120"/>
      <w:jc w:val="both"/>
    </w:pPr>
    <w:rPr>
      <w:rFonts w:ascii="Arial" w:eastAsiaTheme="minorHAnsi" w:hAnsi="Arial" w:cstheme="minorBidi"/>
      <w:sz w:val="18"/>
      <w:szCs w:val="20"/>
      <w:lang w:eastAsia="en-US"/>
    </w:rPr>
  </w:style>
  <w:style w:type="paragraph" w:styleId="Textedebulles">
    <w:name w:val="Balloon Text"/>
    <w:basedOn w:val="Normal"/>
    <w:semiHidden/>
    <w:pPr>
      <w:spacing w:before="120" w:after="120"/>
      <w:jc w:val="both"/>
    </w:pPr>
    <w:rPr>
      <w:rFonts w:ascii="Tahoma" w:eastAsiaTheme="minorHAnsi" w:hAnsi="Tahoma" w:cs="Tahoma"/>
      <w:sz w:val="16"/>
      <w:szCs w:val="16"/>
      <w:lang w:eastAsia="en-US"/>
    </w:rPr>
  </w:style>
  <w:style w:type="character" w:styleId="Marquedecommentaire">
    <w:name w:val="annotation reference"/>
    <w:semiHidden/>
    <w:rPr>
      <w:sz w:val="16"/>
      <w:szCs w:val="16"/>
    </w:rPr>
  </w:style>
  <w:style w:type="paragraph" w:styleId="Commentaire">
    <w:name w:val="annotation text"/>
    <w:basedOn w:val="Normal"/>
    <w:semiHidden/>
    <w:pPr>
      <w:spacing w:before="120" w:after="120"/>
      <w:jc w:val="both"/>
    </w:pPr>
    <w:rPr>
      <w:rFonts w:ascii="AvenirNext LT Pro Cn" w:eastAsiaTheme="minorHAnsi" w:hAnsi="AvenirNext LT Pro Cn" w:cstheme="minorBidi"/>
      <w:sz w:val="20"/>
      <w:szCs w:val="20"/>
      <w:lang w:eastAsia="en-US"/>
    </w:rPr>
  </w:style>
  <w:style w:type="paragraph" w:styleId="Objetducommentaire">
    <w:name w:val="annotation subject"/>
    <w:basedOn w:val="Commentaire"/>
    <w:next w:val="Commentaire"/>
    <w:semiHidden/>
    <w:rPr>
      <w:b/>
      <w:bCs/>
    </w:rPr>
  </w:style>
  <w:style w:type="paragraph" w:styleId="Paragraphedeliste">
    <w:name w:val="List Paragraph"/>
    <w:basedOn w:val="Normal"/>
    <w:uiPriority w:val="34"/>
    <w:qFormat/>
    <w:rsid w:val="00154CDF"/>
    <w:pPr>
      <w:spacing w:before="120" w:after="120"/>
      <w:ind w:left="708"/>
      <w:jc w:val="both"/>
    </w:pPr>
    <w:rPr>
      <w:rFonts w:ascii="AvenirNext LT Pro Cn" w:eastAsiaTheme="minorHAnsi" w:hAnsi="AvenirNext LT Pro Cn" w:cstheme="minorBidi"/>
      <w:sz w:val="22"/>
      <w:szCs w:val="22"/>
      <w:lang w:eastAsia="en-US"/>
    </w:rPr>
  </w:style>
  <w:style w:type="paragraph" w:styleId="Retraitnormal">
    <w:name w:val="Normal Indent"/>
    <w:basedOn w:val="Normal"/>
    <w:pPr>
      <w:suppressAutoHyphens/>
      <w:overflowPunct w:val="0"/>
      <w:autoSpaceDE w:val="0"/>
      <w:spacing w:before="60" w:after="60"/>
      <w:ind w:left="284"/>
      <w:jc w:val="both"/>
      <w:textAlignment w:val="baseline"/>
    </w:pPr>
    <w:rPr>
      <w:rFonts w:ascii="Verdana" w:eastAsiaTheme="minorHAnsi" w:hAnsi="Verdana" w:cstheme="minorBidi"/>
      <w:sz w:val="20"/>
      <w:szCs w:val="20"/>
      <w:lang w:eastAsia="ar-SA"/>
    </w:rPr>
  </w:style>
  <w:style w:type="paragraph" w:customStyle="1" w:styleId="Corpsdetexte21">
    <w:name w:val="Corps de texte 21"/>
    <w:basedOn w:val="Normal"/>
    <w:pPr>
      <w:suppressAutoHyphens/>
      <w:spacing w:before="120" w:after="120"/>
      <w:jc w:val="both"/>
    </w:pPr>
    <w:rPr>
      <w:rFonts w:ascii="AvenirNext LT Pro Cn" w:eastAsiaTheme="minorHAnsi" w:hAnsi="AvenirNext LT Pro Cn" w:cstheme="minorBidi"/>
      <w:i/>
      <w:iCs/>
      <w:sz w:val="16"/>
      <w:szCs w:val="16"/>
      <w:lang w:eastAsia="ar-SA"/>
    </w:rPr>
  </w:style>
  <w:style w:type="paragraph" w:styleId="NormalWeb">
    <w:name w:val="Normal (Web)"/>
    <w:basedOn w:val="Normal"/>
    <w:pPr>
      <w:spacing w:before="120" w:after="120"/>
      <w:jc w:val="both"/>
    </w:pPr>
    <w:rPr>
      <w:rFonts w:ascii="AvenirNext LT Pro Cn" w:eastAsiaTheme="minorHAnsi" w:hAnsi="AvenirNext LT Pro Cn" w:cstheme="minorBidi"/>
      <w:sz w:val="22"/>
      <w:szCs w:val="22"/>
      <w:lang w:eastAsia="en-US"/>
    </w:rPr>
  </w:style>
  <w:style w:type="character" w:customStyle="1" w:styleId="CorpsdetexteCar">
    <w:name w:val="Corps de texte Car"/>
    <w:link w:val="Corpsdetexte"/>
    <w:rsid w:val="00214529"/>
    <w:rPr>
      <w:rFonts w:ascii="Arial" w:hAnsi="Arial"/>
      <w:sz w:val="22"/>
    </w:rPr>
  </w:style>
  <w:style w:type="paragraph" w:styleId="En-ttedetabledesmatires">
    <w:name w:val="TOC Heading"/>
    <w:basedOn w:val="Titre1"/>
    <w:next w:val="Normal"/>
    <w:uiPriority w:val="39"/>
    <w:semiHidden/>
    <w:unhideWhenUsed/>
    <w:qFormat/>
    <w:rsid w:val="00EB0916"/>
    <w:pPr>
      <w:spacing w:before="480" w:line="276" w:lineRule="auto"/>
      <w:outlineLvl w:val="9"/>
    </w:pPr>
    <w:rPr>
      <w:rFonts w:ascii="Cambria" w:hAnsi="Cambria"/>
      <w:bCs/>
      <w:color w:val="365F91"/>
      <w:sz w:val="28"/>
      <w:szCs w:val="28"/>
    </w:rPr>
  </w:style>
  <w:style w:type="character" w:customStyle="1" w:styleId="Titre3Car">
    <w:name w:val="Titre 3 Car"/>
    <w:basedOn w:val="Policepardfaut"/>
    <w:link w:val="Titre3"/>
    <w:uiPriority w:val="9"/>
    <w:rsid w:val="004C7E22"/>
    <w:rPr>
      <w:rFonts w:ascii="AvenirNext LT Pro Cn" w:eastAsiaTheme="majorEastAsia" w:hAnsi="AvenirNext LT Pro Cn" w:cstheme="majorBidi"/>
      <w:color w:val="00A3A6"/>
      <w:sz w:val="24"/>
      <w:szCs w:val="24"/>
      <w:lang w:eastAsia="en-US"/>
    </w:rPr>
  </w:style>
  <w:style w:type="paragraph" w:styleId="Notedefin">
    <w:name w:val="endnote text"/>
    <w:basedOn w:val="Normal"/>
    <w:link w:val="NotedefinCar"/>
    <w:rsid w:val="00D71409"/>
    <w:pPr>
      <w:spacing w:before="120" w:after="120"/>
      <w:jc w:val="both"/>
    </w:pPr>
    <w:rPr>
      <w:rFonts w:ascii="AvenirNext LT Pro Cn" w:eastAsiaTheme="minorHAnsi" w:hAnsi="AvenirNext LT Pro Cn" w:cstheme="minorBidi"/>
      <w:sz w:val="20"/>
      <w:szCs w:val="20"/>
      <w:lang w:eastAsia="en-US"/>
    </w:rPr>
  </w:style>
  <w:style w:type="character" w:customStyle="1" w:styleId="NotedefinCar">
    <w:name w:val="Note de fin Car"/>
    <w:basedOn w:val="Policepardfaut"/>
    <w:link w:val="Notedefin"/>
    <w:rsid w:val="00D71409"/>
  </w:style>
  <w:style w:type="character" w:styleId="Appeldenotedefin">
    <w:name w:val="endnote reference"/>
    <w:rsid w:val="00D71409"/>
    <w:rPr>
      <w:vertAlign w:val="superscript"/>
    </w:rPr>
  </w:style>
  <w:style w:type="paragraph" w:styleId="Notedebasdepage">
    <w:name w:val="footnote text"/>
    <w:basedOn w:val="Normal"/>
    <w:link w:val="NotedebasdepageCar"/>
    <w:rsid w:val="00D71409"/>
    <w:pPr>
      <w:spacing w:before="120" w:after="120"/>
      <w:jc w:val="both"/>
    </w:pPr>
    <w:rPr>
      <w:rFonts w:ascii="AvenirNext LT Pro Cn" w:eastAsiaTheme="minorHAnsi" w:hAnsi="AvenirNext LT Pro Cn" w:cstheme="minorBidi"/>
      <w:sz w:val="20"/>
      <w:szCs w:val="20"/>
      <w:lang w:eastAsia="en-US"/>
    </w:rPr>
  </w:style>
  <w:style w:type="character" w:customStyle="1" w:styleId="NotedebasdepageCar">
    <w:name w:val="Note de bas de page Car"/>
    <w:basedOn w:val="Policepardfaut"/>
    <w:link w:val="Notedebasdepage"/>
    <w:rsid w:val="00D71409"/>
  </w:style>
  <w:style w:type="character" w:styleId="Appelnotedebasdep">
    <w:name w:val="footnote reference"/>
    <w:rsid w:val="00D71409"/>
    <w:rPr>
      <w:vertAlign w:val="superscript"/>
    </w:rPr>
  </w:style>
  <w:style w:type="character" w:customStyle="1" w:styleId="Corpsdetexte3Car">
    <w:name w:val="Corps de texte 3 Car"/>
    <w:link w:val="Corpsdetexte3"/>
    <w:rsid w:val="00865DD4"/>
    <w:rPr>
      <w:rFonts w:ascii="Arial" w:hAnsi="Arial"/>
      <w:sz w:val="22"/>
    </w:rPr>
  </w:style>
  <w:style w:type="character" w:customStyle="1" w:styleId="Titre1Car">
    <w:name w:val="Titre 1 Car"/>
    <w:basedOn w:val="Policepardfaut"/>
    <w:link w:val="Titre1"/>
    <w:uiPriority w:val="9"/>
    <w:rsid w:val="004C7E22"/>
    <w:rPr>
      <w:rFonts w:ascii="Raleway" w:eastAsiaTheme="majorEastAsia" w:hAnsi="Raleway" w:cstheme="majorBidi"/>
      <w:color w:val="00A3A6"/>
      <w:sz w:val="32"/>
      <w:szCs w:val="32"/>
      <w:lang w:eastAsia="en-US"/>
    </w:rPr>
  </w:style>
  <w:style w:type="character" w:customStyle="1" w:styleId="Titre2Car">
    <w:name w:val="Titre 2 Car"/>
    <w:basedOn w:val="Policepardfaut"/>
    <w:link w:val="Titre2"/>
    <w:uiPriority w:val="9"/>
    <w:rsid w:val="00FA3918"/>
    <w:rPr>
      <w:rFonts w:ascii="AvenirNext LT Pro LightCn" w:eastAsiaTheme="majorEastAsia" w:hAnsi="AvenirNext LT Pro LightCn"/>
      <w:color w:val="00A3A6"/>
      <w:sz w:val="24"/>
      <w:szCs w:val="24"/>
      <w:lang w:eastAsia="en-US"/>
    </w:rPr>
  </w:style>
  <w:style w:type="character" w:customStyle="1" w:styleId="TitreCar">
    <w:name w:val="Titre Car"/>
    <w:basedOn w:val="Policepardfaut"/>
    <w:link w:val="Titre"/>
    <w:uiPriority w:val="10"/>
    <w:rsid w:val="004C7E22"/>
    <w:rPr>
      <w:rFonts w:ascii="Raleway" w:eastAsiaTheme="majorEastAsia" w:hAnsi="Raleway" w:cstheme="majorBidi"/>
      <w:b/>
      <w:spacing w:val="-10"/>
      <w:kern w:val="28"/>
      <w:sz w:val="56"/>
      <w:szCs w:val="56"/>
      <w:lang w:eastAsia="en-US"/>
    </w:rPr>
  </w:style>
  <w:style w:type="character" w:customStyle="1" w:styleId="Titre4Car">
    <w:name w:val="Titre 4 Car"/>
    <w:basedOn w:val="Policepardfaut"/>
    <w:link w:val="Titre4"/>
    <w:uiPriority w:val="9"/>
    <w:rsid w:val="004C7E22"/>
    <w:rPr>
      <w:rFonts w:ascii="Raleway" w:eastAsiaTheme="majorEastAsia" w:hAnsi="Raleway" w:cstheme="majorBidi"/>
      <w:i/>
      <w:iCs/>
      <w:color w:val="00A6A3"/>
      <w:sz w:val="22"/>
      <w:szCs w:val="22"/>
      <w:lang w:eastAsia="en-US"/>
    </w:rPr>
  </w:style>
  <w:style w:type="numbering" w:customStyle="1" w:styleId="ModleTitre">
    <w:name w:val="Modèle Titre"/>
    <w:uiPriority w:val="99"/>
    <w:rsid w:val="004C7E22"/>
    <w:pPr>
      <w:numPr>
        <w:numId w:val="7"/>
      </w:numPr>
    </w:pPr>
  </w:style>
  <w:style w:type="paragraph" w:customStyle="1" w:styleId="Default">
    <w:name w:val="Default"/>
    <w:rsid w:val="00916829"/>
    <w:pPr>
      <w:autoSpaceDE w:val="0"/>
      <w:autoSpaceDN w:val="0"/>
      <w:adjustRightInd w:val="0"/>
    </w:pPr>
    <w:rPr>
      <w:rFonts w:ascii="Arial" w:hAnsi="Arial" w:cs="Arial"/>
      <w:color w:val="000000"/>
      <w:sz w:val="24"/>
      <w:szCs w:val="24"/>
    </w:rPr>
  </w:style>
  <w:style w:type="table" w:styleId="Grilledutableau">
    <w:name w:val="Table Grid"/>
    <w:basedOn w:val="TableauNormal"/>
    <w:rsid w:val="008179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rsid w:val="00915C73"/>
    <w:pPr>
      <w:tabs>
        <w:tab w:val="center" w:pos="4536"/>
        <w:tab w:val="right" w:pos="9072"/>
      </w:tabs>
    </w:pPr>
  </w:style>
  <w:style w:type="character" w:customStyle="1" w:styleId="En-tteCar">
    <w:name w:val="En-tête Car"/>
    <w:basedOn w:val="Policepardfaut"/>
    <w:link w:val="En-tte"/>
    <w:rsid w:val="00915C73"/>
    <w:rPr>
      <w:sz w:val="24"/>
      <w:szCs w:val="24"/>
    </w:rPr>
  </w:style>
  <w:style w:type="character" w:customStyle="1" w:styleId="UnresolvedMention1">
    <w:name w:val="Unresolved Mention1"/>
    <w:basedOn w:val="Policepardfaut"/>
    <w:uiPriority w:val="99"/>
    <w:semiHidden/>
    <w:unhideWhenUsed/>
    <w:rsid w:val="00FE26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178718">
      <w:bodyDiv w:val="1"/>
      <w:marLeft w:val="0"/>
      <w:marRight w:val="0"/>
      <w:marTop w:val="0"/>
      <w:marBottom w:val="0"/>
      <w:divBdr>
        <w:top w:val="none" w:sz="0" w:space="0" w:color="auto"/>
        <w:left w:val="none" w:sz="0" w:space="0" w:color="auto"/>
        <w:bottom w:val="none" w:sz="0" w:space="0" w:color="auto"/>
        <w:right w:val="none" w:sz="0" w:space="0" w:color="auto"/>
      </w:divBdr>
    </w:div>
    <w:div w:id="316154692">
      <w:bodyDiv w:val="1"/>
      <w:marLeft w:val="0"/>
      <w:marRight w:val="0"/>
      <w:marTop w:val="0"/>
      <w:marBottom w:val="0"/>
      <w:divBdr>
        <w:top w:val="none" w:sz="0" w:space="0" w:color="auto"/>
        <w:left w:val="none" w:sz="0" w:space="0" w:color="auto"/>
        <w:bottom w:val="none" w:sz="0" w:space="0" w:color="auto"/>
        <w:right w:val="none" w:sz="0" w:space="0" w:color="auto"/>
      </w:divBdr>
    </w:div>
    <w:div w:id="824663422">
      <w:bodyDiv w:val="1"/>
      <w:marLeft w:val="0"/>
      <w:marRight w:val="0"/>
      <w:marTop w:val="0"/>
      <w:marBottom w:val="0"/>
      <w:divBdr>
        <w:top w:val="none" w:sz="0" w:space="0" w:color="auto"/>
        <w:left w:val="none" w:sz="0" w:space="0" w:color="auto"/>
        <w:bottom w:val="none" w:sz="0" w:space="0" w:color="auto"/>
        <w:right w:val="none" w:sz="0" w:space="0" w:color="auto"/>
      </w:divBdr>
    </w:div>
    <w:div w:id="149155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www.marches-publics.gouv.fr"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conomie.gouv.fr/daj/formulaires-declaration-du-candidat" TargetMode="External"/><Relationship Id="rId4" Type="http://schemas.openxmlformats.org/officeDocument/2006/relationships/settings" Target="settings.xml"/><Relationship Id="rId9" Type="http://schemas.openxmlformats.org/officeDocument/2006/relationships/hyperlink" Target="mailto:medine.benchouaia@inrae.fr" TargetMode="External"/><Relationship Id="rId14" Type="http://schemas.openxmlformats.org/officeDocument/2006/relationships/footer" Target="footer2.xml"/><Relationship Id="rId22"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farre\AppData\Roaming\Microsoft\Templates\Normal%20INRAEV2.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D7D91A-E3F4-4B6E-859A-9B7854AB9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INRAEV2</Template>
  <TotalTime>1</TotalTime>
  <Pages>11</Pages>
  <Words>3085</Words>
  <Characters>19023</Characters>
  <Application>Microsoft Office Word</Application>
  <DocSecurity>0</DocSecurity>
  <Lines>158</Lines>
  <Paragraphs>44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Règlement de consultation</vt:lpstr>
      <vt:lpstr>Règlement de consultation</vt:lpstr>
    </vt:vector>
  </TitlesOfParts>
  <Company>INRA</Company>
  <LinksUpToDate>false</LinksUpToDate>
  <CharactersWithSpaces>22064</CharactersWithSpaces>
  <SharedDoc>false</SharedDoc>
  <HLinks>
    <vt:vector size="138" baseType="variant">
      <vt:variant>
        <vt:i4>393218</vt:i4>
      </vt:variant>
      <vt:variant>
        <vt:i4>129</vt:i4>
      </vt:variant>
      <vt:variant>
        <vt:i4>0</vt:i4>
      </vt:variant>
      <vt:variant>
        <vt:i4>5</vt:i4>
      </vt:variant>
      <vt:variant>
        <vt:lpwstr>https://www.marches-publics.gouv.fr/</vt:lpwstr>
      </vt:variant>
      <vt:variant>
        <vt:lpwstr/>
      </vt:variant>
      <vt:variant>
        <vt:i4>393218</vt:i4>
      </vt:variant>
      <vt:variant>
        <vt:i4>126</vt:i4>
      </vt:variant>
      <vt:variant>
        <vt:i4>0</vt:i4>
      </vt:variant>
      <vt:variant>
        <vt:i4>5</vt:i4>
      </vt:variant>
      <vt:variant>
        <vt:lpwstr>https://www.marches-publics.gouv.fr/</vt:lpwstr>
      </vt:variant>
      <vt:variant>
        <vt:lpwstr/>
      </vt:variant>
      <vt:variant>
        <vt:i4>6619196</vt:i4>
      </vt:variant>
      <vt:variant>
        <vt:i4>123</vt:i4>
      </vt:variant>
      <vt:variant>
        <vt:i4>0</vt:i4>
      </vt:variant>
      <vt:variant>
        <vt:i4>5</vt:i4>
      </vt:variant>
      <vt:variant>
        <vt:lpwstr>http://www.economie.gouv.fr/daj/formulaires-declaration-du-candidat</vt:lpwstr>
      </vt:variant>
      <vt:variant>
        <vt:lpwstr/>
      </vt:variant>
      <vt:variant>
        <vt:i4>2818051</vt:i4>
      </vt:variant>
      <vt:variant>
        <vt:i4>116</vt:i4>
      </vt:variant>
      <vt:variant>
        <vt:i4>0</vt:i4>
      </vt:variant>
      <vt:variant>
        <vt:i4>5</vt:i4>
      </vt:variant>
      <vt:variant>
        <vt:lpwstr/>
      </vt:variant>
      <vt:variant>
        <vt:lpwstr>_Toc3451590</vt:lpwstr>
      </vt:variant>
      <vt:variant>
        <vt:i4>2752515</vt:i4>
      </vt:variant>
      <vt:variant>
        <vt:i4>110</vt:i4>
      </vt:variant>
      <vt:variant>
        <vt:i4>0</vt:i4>
      </vt:variant>
      <vt:variant>
        <vt:i4>5</vt:i4>
      </vt:variant>
      <vt:variant>
        <vt:lpwstr/>
      </vt:variant>
      <vt:variant>
        <vt:lpwstr>_Toc3451589</vt:lpwstr>
      </vt:variant>
      <vt:variant>
        <vt:i4>2752515</vt:i4>
      </vt:variant>
      <vt:variant>
        <vt:i4>104</vt:i4>
      </vt:variant>
      <vt:variant>
        <vt:i4>0</vt:i4>
      </vt:variant>
      <vt:variant>
        <vt:i4>5</vt:i4>
      </vt:variant>
      <vt:variant>
        <vt:lpwstr/>
      </vt:variant>
      <vt:variant>
        <vt:lpwstr>_Toc3451588</vt:lpwstr>
      </vt:variant>
      <vt:variant>
        <vt:i4>2752515</vt:i4>
      </vt:variant>
      <vt:variant>
        <vt:i4>98</vt:i4>
      </vt:variant>
      <vt:variant>
        <vt:i4>0</vt:i4>
      </vt:variant>
      <vt:variant>
        <vt:i4>5</vt:i4>
      </vt:variant>
      <vt:variant>
        <vt:lpwstr/>
      </vt:variant>
      <vt:variant>
        <vt:lpwstr>_Toc3451587</vt:lpwstr>
      </vt:variant>
      <vt:variant>
        <vt:i4>2752515</vt:i4>
      </vt:variant>
      <vt:variant>
        <vt:i4>92</vt:i4>
      </vt:variant>
      <vt:variant>
        <vt:i4>0</vt:i4>
      </vt:variant>
      <vt:variant>
        <vt:i4>5</vt:i4>
      </vt:variant>
      <vt:variant>
        <vt:lpwstr/>
      </vt:variant>
      <vt:variant>
        <vt:lpwstr>_Toc3451586</vt:lpwstr>
      </vt:variant>
      <vt:variant>
        <vt:i4>2752515</vt:i4>
      </vt:variant>
      <vt:variant>
        <vt:i4>86</vt:i4>
      </vt:variant>
      <vt:variant>
        <vt:i4>0</vt:i4>
      </vt:variant>
      <vt:variant>
        <vt:i4>5</vt:i4>
      </vt:variant>
      <vt:variant>
        <vt:lpwstr/>
      </vt:variant>
      <vt:variant>
        <vt:lpwstr>_Toc3451585</vt:lpwstr>
      </vt:variant>
      <vt:variant>
        <vt:i4>2752515</vt:i4>
      </vt:variant>
      <vt:variant>
        <vt:i4>80</vt:i4>
      </vt:variant>
      <vt:variant>
        <vt:i4>0</vt:i4>
      </vt:variant>
      <vt:variant>
        <vt:i4>5</vt:i4>
      </vt:variant>
      <vt:variant>
        <vt:lpwstr/>
      </vt:variant>
      <vt:variant>
        <vt:lpwstr>_Toc3451584</vt:lpwstr>
      </vt:variant>
      <vt:variant>
        <vt:i4>2752515</vt:i4>
      </vt:variant>
      <vt:variant>
        <vt:i4>74</vt:i4>
      </vt:variant>
      <vt:variant>
        <vt:i4>0</vt:i4>
      </vt:variant>
      <vt:variant>
        <vt:i4>5</vt:i4>
      </vt:variant>
      <vt:variant>
        <vt:lpwstr/>
      </vt:variant>
      <vt:variant>
        <vt:lpwstr>_Toc3451583</vt:lpwstr>
      </vt:variant>
      <vt:variant>
        <vt:i4>2752515</vt:i4>
      </vt:variant>
      <vt:variant>
        <vt:i4>68</vt:i4>
      </vt:variant>
      <vt:variant>
        <vt:i4>0</vt:i4>
      </vt:variant>
      <vt:variant>
        <vt:i4>5</vt:i4>
      </vt:variant>
      <vt:variant>
        <vt:lpwstr/>
      </vt:variant>
      <vt:variant>
        <vt:lpwstr>_Toc3451582</vt:lpwstr>
      </vt:variant>
      <vt:variant>
        <vt:i4>2752515</vt:i4>
      </vt:variant>
      <vt:variant>
        <vt:i4>62</vt:i4>
      </vt:variant>
      <vt:variant>
        <vt:i4>0</vt:i4>
      </vt:variant>
      <vt:variant>
        <vt:i4>5</vt:i4>
      </vt:variant>
      <vt:variant>
        <vt:lpwstr/>
      </vt:variant>
      <vt:variant>
        <vt:lpwstr>_Toc3451581</vt:lpwstr>
      </vt:variant>
      <vt:variant>
        <vt:i4>2752515</vt:i4>
      </vt:variant>
      <vt:variant>
        <vt:i4>56</vt:i4>
      </vt:variant>
      <vt:variant>
        <vt:i4>0</vt:i4>
      </vt:variant>
      <vt:variant>
        <vt:i4>5</vt:i4>
      </vt:variant>
      <vt:variant>
        <vt:lpwstr/>
      </vt:variant>
      <vt:variant>
        <vt:lpwstr>_Toc3451580</vt:lpwstr>
      </vt:variant>
      <vt:variant>
        <vt:i4>2424835</vt:i4>
      </vt:variant>
      <vt:variant>
        <vt:i4>50</vt:i4>
      </vt:variant>
      <vt:variant>
        <vt:i4>0</vt:i4>
      </vt:variant>
      <vt:variant>
        <vt:i4>5</vt:i4>
      </vt:variant>
      <vt:variant>
        <vt:lpwstr/>
      </vt:variant>
      <vt:variant>
        <vt:lpwstr>_Toc3451579</vt:lpwstr>
      </vt:variant>
      <vt:variant>
        <vt:i4>2424835</vt:i4>
      </vt:variant>
      <vt:variant>
        <vt:i4>44</vt:i4>
      </vt:variant>
      <vt:variant>
        <vt:i4>0</vt:i4>
      </vt:variant>
      <vt:variant>
        <vt:i4>5</vt:i4>
      </vt:variant>
      <vt:variant>
        <vt:lpwstr/>
      </vt:variant>
      <vt:variant>
        <vt:lpwstr>_Toc3451578</vt:lpwstr>
      </vt:variant>
      <vt:variant>
        <vt:i4>2424835</vt:i4>
      </vt:variant>
      <vt:variant>
        <vt:i4>38</vt:i4>
      </vt:variant>
      <vt:variant>
        <vt:i4>0</vt:i4>
      </vt:variant>
      <vt:variant>
        <vt:i4>5</vt:i4>
      </vt:variant>
      <vt:variant>
        <vt:lpwstr/>
      </vt:variant>
      <vt:variant>
        <vt:lpwstr>_Toc3451577</vt:lpwstr>
      </vt:variant>
      <vt:variant>
        <vt:i4>2424835</vt:i4>
      </vt:variant>
      <vt:variant>
        <vt:i4>32</vt:i4>
      </vt:variant>
      <vt:variant>
        <vt:i4>0</vt:i4>
      </vt:variant>
      <vt:variant>
        <vt:i4>5</vt:i4>
      </vt:variant>
      <vt:variant>
        <vt:lpwstr/>
      </vt:variant>
      <vt:variant>
        <vt:lpwstr>_Toc3451576</vt:lpwstr>
      </vt:variant>
      <vt:variant>
        <vt:i4>2424835</vt:i4>
      </vt:variant>
      <vt:variant>
        <vt:i4>26</vt:i4>
      </vt:variant>
      <vt:variant>
        <vt:i4>0</vt:i4>
      </vt:variant>
      <vt:variant>
        <vt:i4>5</vt:i4>
      </vt:variant>
      <vt:variant>
        <vt:lpwstr/>
      </vt:variant>
      <vt:variant>
        <vt:lpwstr>_Toc3451575</vt:lpwstr>
      </vt:variant>
      <vt:variant>
        <vt:i4>2424835</vt:i4>
      </vt:variant>
      <vt:variant>
        <vt:i4>20</vt:i4>
      </vt:variant>
      <vt:variant>
        <vt:i4>0</vt:i4>
      </vt:variant>
      <vt:variant>
        <vt:i4>5</vt:i4>
      </vt:variant>
      <vt:variant>
        <vt:lpwstr/>
      </vt:variant>
      <vt:variant>
        <vt:lpwstr>_Toc3451574</vt:lpwstr>
      </vt:variant>
      <vt:variant>
        <vt:i4>2424835</vt:i4>
      </vt:variant>
      <vt:variant>
        <vt:i4>14</vt:i4>
      </vt:variant>
      <vt:variant>
        <vt:i4>0</vt:i4>
      </vt:variant>
      <vt:variant>
        <vt:i4>5</vt:i4>
      </vt:variant>
      <vt:variant>
        <vt:lpwstr/>
      </vt:variant>
      <vt:variant>
        <vt:lpwstr>_Toc3451573</vt:lpwstr>
      </vt:variant>
      <vt:variant>
        <vt:i4>2424835</vt:i4>
      </vt:variant>
      <vt:variant>
        <vt:i4>8</vt:i4>
      </vt:variant>
      <vt:variant>
        <vt:i4>0</vt:i4>
      </vt:variant>
      <vt:variant>
        <vt:i4>5</vt:i4>
      </vt:variant>
      <vt:variant>
        <vt:lpwstr/>
      </vt:variant>
      <vt:variant>
        <vt:lpwstr>_Toc3451572</vt:lpwstr>
      </vt:variant>
      <vt:variant>
        <vt:i4>2424835</vt:i4>
      </vt:variant>
      <vt:variant>
        <vt:i4>2</vt:i4>
      </vt:variant>
      <vt:variant>
        <vt:i4>0</vt:i4>
      </vt:variant>
      <vt:variant>
        <vt:i4>5</vt:i4>
      </vt:variant>
      <vt:variant>
        <vt:lpwstr/>
      </vt:variant>
      <vt:variant>
        <vt:lpwstr>_Toc3451571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Règlement de consultation</dc:title>
  <dc:subject>Matériel S2I-D1</dc:subject>
  <dc:creator>Xavier de Châteaucroc</dc:creator>
  <cp:keywords/>
  <cp:lastModifiedBy>Sandra Fourrier</cp:lastModifiedBy>
  <cp:revision>3</cp:revision>
  <cp:lastPrinted>2025-07-29T16:06:00Z</cp:lastPrinted>
  <dcterms:created xsi:type="dcterms:W3CDTF">2025-07-29T16:23:00Z</dcterms:created>
  <dcterms:modified xsi:type="dcterms:W3CDTF">2025-07-29T16:25:00Z</dcterms:modified>
</cp:coreProperties>
</file>